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F01CB" w14:textId="77777777" w:rsidR="00506079" w:rsidRPr="001B6B7D" w:rsidRDefault="00506079" w:rsidP="00506079">
      <w:pPr>
        <w:rPr>
          <w:rFonts w:cs="Times New Roman"/>
          <w:b/>
          <w:sz w:val="24"/>
          <w:szCs w:val="24"/>
        </w:rPr>
      </w:pPr>
      <w:r w:rsidRPr="001B6B7D">
        <w:rPr>
          <w:rFonts w:cs="Times New Roman"/>
          <w:b/>
          <w:sz w:val="24"/>
          <w:szCs w:val="24"/>
        </w:rPr>
        <w:t>(vlag)</w:t>
      </w:r>
    </w:p>
    <w:p w14:paraId="771D64CA" w14:textId="54321838" w:rsidR="00506079" w:rsidRPr="001B6B7D" w:rsidRDefault="00D0171B" w:rsidP="00506079">
      <w:pPr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  <w:highlight w:val="yellow"/>
        </w:rPr>
        <w:t xml:space="preserve">A. </w:t>
      </w:r>
      <w:r w:rsidR="00EF72FE" w:rsidRPr="001B6B7D">
        <w:rPr>
          <w:rFonts w:cs="Times New Roman"/>
          <w:color w:val="343434"/>
          <w:sz w:val="24"/>
          <w:szCs w:val="24"/>
          <w:highlight w:val="yellow"/>
        </w:rPr>
        <w:t xml:space="preserve">FIETSROUTE </w:t>
      </w:r>
      <w:r w:rsidR="006B5C72" w:rsidRPr="001B6B7D">
        <w:rPr>
          <w:rFonts w:cs="Times New Roman"/>
          <w:color w:val="343434"/>
          <w:sz w:val="24"/>
          <w:szCs w:val="24"/>
          <w:highlight w:val="yellow"/>
        </w:rPr>
        <w:t>GROU</w:t>
      </w:r>
    </w:p>
    <w:p w14:paraId="261308A9" w14:textId="2856C111" w:rsidR="00563C04" w:rsidRPr="001B6B7D" w:rsidRDefault="00AC2B37" w:rsidP="00506079">
      <w:pPr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>Startpunt: NS Station Gro</w:t>
      </w:r>
      <w:r w:rsidR="006B5C72" w:rsidRPr="001B6B7D">
        <w:rPr>
          <w:rFonts w:cs="Times New Roman"/>
          <w:color w:val="343434"/>
          <w:sz w:val="24"/>
          <w:szCs w:val="24"/>
        </w:rPr>
        <w:t>u</w:t>
      </w:r>
    </w:p>
    <w:p w14:paraId="4F11F572" w14:textId="74485392" w:rsidR="00A54211" w:rsidRPr="00AB0B51" w:rsidRDefault="00C2165E" w:rsidP="00506079">
      <w:pPr>
        <w:rPr>
          <w:ins w:id="0" w:author="Johan Groenewold" w:date="2017-06-18T20:23:00Z"/>
          <w:rFonts w:cs="Times New Roman"/>
          <w:b/>
          <w:color w:val="0070C0"/>
          <w:sz w:val="24"/>
          <w:szCs w:val="24"/>
          <w:rPrChange w:id="1" w:author="Johan Groenewold" w:date="2017-06-18T20:24:00Z">
            <w:rPr>
              <w:ins w:id="2" w:author="Johan Groenewold" w:date="2017-06-18T20:23:00Z"/>
              <w:rFonts w:cs="Times New Roman"/>
              <w:b/>
              <w:sz w:val="24"/>
              <w:szCs w:val="24"/>
            </w:rPr>
          </w:rPrChange>
        </w:rPr>
      </w:pPr>
      <w:r w:rsidRPr="001B6B7D">
        <w:rPr>
          <w:rFonts w:cs="Times New Roman"/>
          <w:b/>
          <w:sz w:val="24"/>
          <w:szCs w:val="24"/>
        </w:rPr>
        <w:t>(tekst</w:t>
      </w:r>
      <w:r w:rsidR="00A54211" w:rsidRPr="001B6B7D">
        <w:rPr>
          <w:rFonts w:cs="Times New Roman"/>
          <w:b/>
          <w:sz w:val="24"/>
          <w:szCs w:val="24"/>
        </w:rPr>
        <w:t>)</w:t>
      </w:r>
      <w:ins w:id="3" w:author="Johan Groenewold" w:date="2017-06-18T20:23:00Z">
        <w:r w:rsidR="00AB0B51">
          <w:rPr>
            <w:rFonts w:cs="Times New Roman"/>
            <w:b/>
            <w:sz w:val="24"/>
            <w:szCs w:val="24"/>
          </w:rPr>
          <w:t xml:space="preserve"> </w:t>
        </w:r>
        <w:r w:rsidR="00AB0B51" w:rsidRPr="00AB0B51">
          <w:rPr>
            <w:rFonts w:cs="Times New Roman"/>
            <w:b/>
            <w:color w:val="0070C0"/>
            <w:sz w:val="24"/>
            <w:szCs w:val="24"/>
            <w:rPrChange w:id="4" w:author="Johan Groenewold" w:date="2017-06-18T20:24:00Z">
              <w:rPr>
                <w:rFonts w:cs="Times New Roman"/>
                <w:b/>
                <w:sz w:val="24"/>
                <w:szCs w:val="24"/>
              </w:rPr>
            </w:rPrChange>
          </w:rPr>
          <w:t xml:space="preserve">Wil je beide routes op een dag rijden, vertrek dan op tijd, rond 9.30 uur. </w:t>
        </w:r>
      </w:ins>
    </w:p>
    <w:p w14:paraId="46D8552C" w14:textId="15BAF909" w:rsidR="00AB0B51" w:rsidRDefault="00AB0B51" w:rsidP="00506079">
      <w:pPr>
        <w:rPr>
          <w:ins w:id="5" w:author="Johan Groenewold" w:date="2017-06-18T20:56:00Z"/>
          <w:rFonts w:cs="Times New Roman"/>
          <w:b/>
          <w:color w:val="0070C0"/>
          <w:sz w:val="24"/>
          <w:szCs w:val="24"/>
        </w:rPr>
      </w:pPr>
      <w:ins w:id="6" w:author="Johan Groenewold" w:date="2017-06-18T20:24:00Z">
        <w:r w:rsidRPr="00AB0B51">
          <w:rPr>
            <w:rFonts w:cs="Times New Roman"/>
            <w:b/>
            <w:color w:val="0070C0"/>
            <w:sz w:val="24"/>
            <w:szCs w:val="24"/>
            <w:rPrChange w:id="7" w:author="Johan Groenewold" w:date="2017-06-18T20:24:00Z">
              <w:rPr>
                <w:rFonts w:cs="Times New Roman"/>
                <w:b/>
                <w:sz w:val="24"/>
                <w:szCs w:val="24"/>
              </w:rPr>
            </w:rPrChange>
          </w:rPr>
          <w:t>Door de lange wachttijden bij bruggen en ponten ben je de eerste route langer onderweg dan je zou verwachten.</w:t>
        </w:r>
      </w:ins>
    </w:p>
    <w:p w14:paraId="48D312AB" w14:textId="723E117E" w:rsidR="00BD3443" w:rsidRPr="00AB0B51" w:rsidRDefault="00BD3443" w:rsidP="00506079">
      <w:pPr>
        <w:rPr>
          <w:rFonts w:cs="Times New Roman"/>
          <w:b/>
          <w:color w:val="0070C0"/>
          <w:sz w:val="24"/>
          <w:szCs w:val="24"/>
          <w:rPrChange w:id="8" w:author="Johan Groenewold" w:date="2017-06-18T20:24:00Z">
            <w:rPr>
              <w:rFonts w:cs="Times New Roman"/>
              <w:b/>
              <w:sz w:val="24"/>
              <w:szCs w:val="24"/>
            </w:rPr>
          </w:rPrChange>
        </w:rPr>
      </w:pPr>
      <w:ins w:id="9" w:author="Johan Groenewold" w:date="2017-06-18T20:57:00Z">
        <w:r>
          <w:rPr>
            <w:rFonts w:cs="Times New Roman"/>
            <w:b/>
            <w:color w:val="0070C0"/>
            <w:sz w:val="24"/>
            <w:szCs w:val="24"/>
          </w:rPr>
          <w:t>Startpunt</w:t>
        </w:r>
      </w:ins>
      <w:ins w:id="10" w:author="Johan Groenewold" w:date="2017-06-18T20:56:00Z">
        <w:r>
          <w:rPr>
            <w:rFonts w:cs="Times New Roman"/>
            <w:b/>
            <w:color w:val="0070C0"/>
            <w:sz w:val="24"/>
            <w:szCs w:val="24"/>
          </w:rPr>
          <w:t xml:space="preserve"> autonavigatie:</w:t>
        </w:r>
      </w:ins>
      <w:ins w:id="11" w:author="Johan Groenewold" w:date="2017-06-18T20:57:00Z">
        <w:r>
          <w:rPr>
            <w:rFonts w:cs="Times New Roman"/>
            <w:b/>
            <w:color w:val="0070C0"/>
            <w:sz w:val="24"/>
            <w:szCs w:val="24"/>
          </w:rPr>
          <w:t xml:space="preserve">  </w:t>
        </w:r>
      </w:ins>
      <w:ins w:id="12" w:author="Johan Groenewold" w:date="2017-06-18T20:56:00Z">
        <w:r>
          <w:rPr>
            <w:rFonts w:cs="Times New Roman"/>
            <w:b/>
            <w:color w:val="0070C0"/>
            <w:sz w:val="24"/>
            <w:szCs w:val="24"/>
          </w:rPr>
          <w:t>53</w:t>
        </w:r>
        <w:r>
          <w:rPr>
            <w:rFonts w:cstheme="minorHAnsi"/>
            <w:b/>
            <w:color w:val="0070C0"/>
            <w:sz w:val="24"/>
            <w:szCs w:val="24"/>
          </w:rPr>
          <w:t>°</w:t>
        </w:r>
        <w:r>
          <w:rPr>
            <w:rFonts w:cs="Times New Roman"/>
            <w:b/>
            <w:color w:val="0070C0"/>
            <w:sz w:val="24"/>
            <w:szCs w:val="24"/>
          </w:rPr>
          <w:t>05’25.32</w:t>
        </w:r>
      </w:ins>
      <w:ins w:id="13" w:author="Johan Groenewold" w:date="2017-06-18T20:57:00Z">
        <w:r>
          <w:rPr>
            <w:rFonts w:cs="Times New Roman"/>
            <w:b/>
            <w:color w:val="0070C0"/>
            <w:sz w:val="24"/>
            <w:szCs w:val="24"/>
          </w:rPr>
          <w:t>”N  5</w:t>
        </w:r>
        <w:r>
          <w:rPr>
            <w:rFonts w:cstheme="minorHAnsi"/>
            <w:b/>
            <w:color w:val="0070C0"/>
            <w:sz w:val="24"/>
            <w:szCs w:val="24"/>
          </w:rPr>
          <w:t>°</w:t>
        </w:r>
        <w:r>
          <w:rPr>
            <w:rFonts w:cs="Times New Roman"/>
            <w:b/>
            <w:color w:val="0070C0"/>
            <w:sz w:val="24"/>
            <w:szCs w:val="24"/>
          </w:rPr>
          <w:t>49’17.61”O</w:t>
        </w:r>
      </w:ins>
      <w:bookmarkStart w:id="14" w:name="_GoBack"/>
      <w:bookmarkEnd w:id="14"/>
    </w:p>
    <w:p w14:paraId="66771C43" w14:textId="5BEBFEC1" w:rsidR="003C4A14" w:rsidRDefault="0004315E" w:rsidP="00E45627">
      <w:pPr>
        <w:widowControl w:val="0"/>
        <w:autoSpaceDE w:val="0"/>
        <w:autoSpaceDN w:val="0"/>
        <w:adjustRightInd w:val="0"/>
        <w:spacing w:after="396" w:line="240" w:lineRule="auto"/>
        <w:rPr>
          <w:ins w:id="15" w:author="Johan Groenewold" w:date="2017-06-18T19:50:00Z"/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 xml:space="preserve">1. </w:t>
      </w:r>
      <w:r w:rsidR="00AC2B37" w:rsidRPr="001B6B7D">
        <w:rPr>
          <w:rFonts w:cs="Times New Roman"/>
          <w:color w:val="343434"/>
          <w:sz w:val="24"/>
          <w:szCs w:val="24"/>
        </w:rPr>
        <w:t xml:space="preserve">Bij </w:t>
      </w:r>
      <w:r w:rsidR="00473C64" w:rsidRPr="001B6B7D">
        <w:rPr>
          <w:rFonts w:cs="Times New Roman"/>
          <w:color w:val="343434"/>
          <w:sz w:val="24"/>
          <w:szCs w:val="24"/>
        </w:rPr>
        <w:t xml:space="preserve">NS-station </w:t>
      </w:r>
      <w:r w:rsidR="00462872">
        <w:rPr>
          <w:rFonts w:cs="Times New Roman"/>
          <w:color w:val="343434"/>
          <w:sz w:val="24"/>
          <w:szCs w:val="24"/>
        </w:rPr>
        <w:t>Grou spoorweg oversteken</w:t>
      </w:r>
      <w:r w:rsidR="00AC2B37" w:rsidRPr="001B6B7D">
        <w:rPr>
          <w:rFonts w:cs="Times New Roman"/>
          <w:color w:val="343434"/>
          <w:sz w:val="24"/>
          <w:szCs w:val="24"/>
        </w:rPr>
        <w:t>,</w:t>
      </w:r>
      <w:r w:rsidR="00473C64" w:rsidRPr="001B6B7D">
        <w:rPr>
          <w:rFonts w:cs="Times New Roman"/>
          <w:color w:val="343434"/>
          <w:sz w:val="24"/>
          <w:szCs w:val="24"/>
        </w:rPr>
        <w:t xml:space="preserve"> </w:t>
      </w:r>
      <w:r w:rsidR="00462872">
        <w:rPr>
          <w:rFonts w:cs="Times New Roman"/>
          <w:color w:val="343434"/>
          <w:sz w:val="24"/>
          <w:szCs w:val="24"/>
        </w:rPr>
        <w:t xml:space="preserve">RD </w:t>
      </w:r>
      <w:proofErr w:type="spellStart"/>
      <w:r w:rsidR="00AC2B37" w:rsidRPr="001B6B7D">
        <w:rPr>
          <w:rFonts w:cs="Times New Roman"/>
          <w:i/>
          <w:color w:val="343434"/>
          <w:sz w:val="24"/>
          <w:szCs w:val="24"/>
        </w:rPr>
        <w:t>Reinerswei</w:t>
      </w:r>
      <w:proofErr w:type="spellEnd"/>
      <w:r w:rsidR="004843D1" w:rsidRPr="001B6B7D">
        <w:rPr>
          <w:rFonts w:cs="Times New Roman"/>
          <w:i/>
          <w:color w:val="343434"/>
          <w:sz w:val="24"/>
          <w:szCs w:val="24"/>
        </w:rPr>
        <w:t xml:space="preserve"> </w:t>
      </w:r>
      <w:r w:rsidR="00473C64" w:rsidRPr="001B6B7D">
        <w:rPr>
          <w:rFonts w:cs="Times New Roman"/>
          <w:color w:val="343434"/>
          <w:sz w:val="24"/>
          <w:szCs w:val="24"/>
        </w:rPr>
        <w:t>op</w:t>
      </w:r>
      <w:r w:rsidR="004C693B" w:rsidRPr="001B6B7D">
        <w:rPr>
          <w:rFonts w:cs="Times New Roman"/>
          <w:color w:val="343434"/>
          <w:sz w:val="24"/>
          <w:szCs w:val="24"/>
        </w:rPr>
        <w:t xml:space="preserve"> (onder A32 door),</w:t>
      </w:r>
      <w:r w:rsidR="0081318E" w:rsidRPr="001B6B7D">
        <w:rPr>
          <w:rFonts w:cs="Times New Roman"/>
          <w:color w:val="343434"/>
          <w:sz w:val="24"/>
          <w:szCs w:val="24"/>
        </w:rPr>
        <w:t xml:space="preserve"> later</w:t>
      </w:r>
      <w:r w:rsidR="00AC2B37" w:rsidRPr="001B6B7D">
        <w:rPr>
          <w:rFonts w:cs="Times New Roman"/>
          <w:color w:val="343434"/>
          <w:sz w:val="24"/>
          <w:szCs w:val="24"/>
        </w:rPr>
        <w:t xml:space="preserve"> </w:t>
      </w:r>
      <w:r w:rsidR="00AC2B37" w:rsidRPr="001B6B7D">
        <w:rPr>
          <w:rFonts w:cs="Times New Roman"/>
          <w:i/>
          <w:color w:val="343434"/>
          <w:sz w:val="24"/>
          <w:szCs w:val="24"/>
        </w:rPr>
        <w:t>Stationsweg</w:t>
      </w:r>
      <w:r w:rsidR="001465E1" w:rsidRPr="001B6B7D">
        <w:rPr>
          <w:rFonts w:cs="Times New Roman"/>
          <w:color w:val="343434"/>
          <w:sz w:val="24"/>
          <w:szCs w:val="24"/>
        </w:rPr>
        <w:t xml:space="preserve">. Op T-kruising </w:t>
      </w:r>
      <w:r w:rsidR="00AC2B37" w:rsidRPr="001B6B7D">
        <w:rPr>
          <w:rFonts w:cs="Times New Roman"/>
          <w:color w:val="343434"/>
          <w:sz w:val="24"/>
          <w:szCs w:val="24"/>
        </w:rPr>
        <w:t xml:space="preserve"> </w:t>
      </w:r>
      <w:r w:rsidR="00AC2B37" w:rsidRPr="001B6B7D">
        <w:rPr>
          <w:rFonts w:cs="Times New Roman"/>
          <w:i/>
          <w:color w:val="343434"/>
          <w:sz w:val="24"/>
          <w:szCs w:val="24"/>
        </w:rPr>
        <w:t xml:space="preserve">J.W. de </w:t>
      </w:r>
      <w:proofErr w:type="spellStart"/>
      <w:r w:rsidR="00AC2B37" w:rsidRPr="001B6B7D">
        <w:rPr>
          <w:rFonts w:cs="Times New Roman"/>
          <w:i/>
          <w:color w:val="343434"/>
          <w:sz w:val="24"/>
          <w:szCs w:val="24"/>
        </w:rPr>
        <w:t>Visser</w:t>
      </w:r>
      <w:del w:id="16" w:author="anke zijlstra" w:date="2017-06-08T22:03:00Z">
        <w:r w:rsidR="00AC2B37" w:rsidRPr="001B6B7D" w:rsidDel="00A261F8">
          <w:rPr>
            <w:rFonts w:cs="Times New Roman"/>
            <w:i/>
            <w:color w:val="343434"/>
            <w:sz w:val="24"/>
            <w:szCs w:val="24"/>
          </w:rPr>
          <w:delText>s</w:delText>
        </w:r>
      </w:del>
      <w:r w:rsidR="00AC2B37" w:rsidRPr="001B6B7D">
        <w:rPr>
          <w:rFonts w:cs="Times New Roman"/>
          <w:i/>
          <w:color w:val="343434"/>
          <w:sz w:val="24"/>
          <w:szCs w:val="24"/>
        </w:rPr>
        <w:t>wei</w:t>
      </w:r>
      <w:proofErr w:type="spellEnd"/>
      <w:r w:rsidR="00AC2B37" w:rsidRPr="001B6B7D">
        <w:rPr>
          <w:rFonts w:cs="Times New Roman"/>
          <w:i/>
          <w:color w:val="343434"/>
          <w:sz w:val="24"/>
          <w:szCs w:val="24"/>
        </w:rPr>
        <w:t xml:space="preserve"> </w:t>
      </w:r>
      <w:r w:rsidR="0081318E" w:rsidRPr="001B6B7D">
        <w:rPr>
          <w:rFonts w:cs="Times New Roman"/>
          <w:color w:val="343434"/>
          <w:sz w:val="24"/>
          <w:szCs w:val="24"/>
        </w:rPr>
        <w:t>LA</w:t>
      </w:r>
      <w:ins w:id="17" w:author="Johan Groenewold" w:date="2017-06-18T19:48:00Z">
        <w:r w:rsidR="00B24EBB">
          <w:rPr>
            <w:rFonts w:cs="Times New Roman"/>
            <w:color w:val="343434"/>
            <w:sz w:val="24"/>
            <w:szCs w:val="24"/>
          </w:rPr>
          <w:t xml:space="preserve"> </w:t>
        </w:r>
      </w:ins>
      <w:proofErr w:type="spellStart"/>
      <w:ins w:id="18" w:author="Johan Groenewold" w:date="2017-06-18T19:49:00Z">
        <w:r w:rsidR="00B24EBB">
          <w:rPr>
            <w:rFonts w:cs="Times New Roman"/>
            <w:b/>
            <w:color w:val="343434"/>
            <w:sz w:val="24"/>
            <w:szCs w:val="24"/>
          </w:rPr>
          <w:t>ri</w:t>
        </w:r>
        <w:proofErr w:type="spellEnd"/>
        <w:r w:rsidR="00B24EBB">
          <w:rPr>
            <w:rFonts w:cs="Times New Roman"/>
            <w:b/>
            <w:color w:val="343434"/>
            <w:sz w:val="24"/>
            <w:szCs w:val="24"/>
          </w:rPr>
          <w:t xml:space="preserve"> KP31</w:t>
        </w:r>
      </w:ins>
      <w:r w:rsidR="0081318E" w:rsidRPr="001B6B7D">
        <w:rPr>
          <w:rFonts w:cs="Times New Roman"/>
          <w:color w:val="343434"/>
          <w:sz w:val="24"/>
          <w:szCs w:val="24"/>
        </w:rPr>
        <w:t>, later</w:t>
      </w:r>
      <w:r w:rsidR="00AC2B37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AC2B37" w:rsidRPr="001B6B7D">
        <w:rPr>
          <w:rFonts w:cs="Times New Roman"/>
          <w:i/>
          <w:color w:val="343434"/>
          <w:sz w:val="24"/>
          <w:szCs w:val="24"/>
        </w:rPr>
        <w:t>Hofl</w:t>
      </w:r>
      <w:ins w:id="19" w:author="anke zijlstra" w:date="2017-06-08T22:03:00Z">
        <w:r w:rsidR="00A261F8">
          <w:rPr>
            <w:rFonts w:cs="Times New Roman"/>
            <w:i/>
            <w:color w:val="343434"/>
            <w:sz w:val="24"/>
            <w:szCs w:val="24"/>
          </w:rPr>
          <w:t>â</w:t>
        </w:r>
      </w:ins>
      <w:del w:id="20" w:author="anke zijlstra" w:date="2017-06-08T22:03:00Z">
        <w:r w:rsidR="00AC2B37" w:rsidRPr="001B6B7D" w:rsidDel="00A261F8">
          <w:rPr>
            <w:rFonts w:cs="Times New Roman"/>
            <w:i/>
            <w:color w:val="343434"/>
            <w:sz w:val="24"/>
            <w:szCs w:val="24"/>
          </w:rPr>
          <w:delText>a</w:delText>
        </w:r>
      </w:del>
      <w:r w:rsidR="00AC2B37" w:rsidRPr="001B6B7D">
        <w:rPr>
          <w:rFonts w:cs="Times New Roman"/>
          <w:i/>
          <w:color w:val="343434"/>
          <w:sz w:val="24"/>
          <w:szCs w:val="24"/>
        </w:rPr>
        <w:t>n</w:t>
      </w:r>
      <w:proofErr w:type="spellEnd"/>
      <w:r w:rsidR="00AB2BD4" w:rsidRPr="001B6B7D">
        <w:rPr>
          <w:rFonts w:cs="Times New Roman"/>
          <w:color w:val="343434"/>
          <w:sz w:val="24"/>
          <w:szCs w:val="24"/>
        </w:rPr>
        <w:t>,</w:t>
      </w:r>
      <w:ins w:id="21" w:author="Johan Groenewold" w:date="2017-06-18T19:51:00Z">
        <w:r w:rsidR="00B24EBB">
          <w:rPr>
            <w:rFonts w:cs="Times New Roman"/>
            <w:color w:val="343434"/>
            <w:sz w:val="24"/>
            <w:szCs w:val="24"/>
          </w:rPr>
          <w:t xml:space="preserve"> In bocht naar links RD fietspad over brug,</w:t>
        </w:r>
      </w:ins>
      <w:r w:rsidR="00AB2BD4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AB2BD4"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="00AB2BD4" w:rsidRPr="001B6B7D">
        <w:rPr>
          <w:rFonts w:cs="Times New Roman"/>
          <w:color w:val="343434"/>
          <w:sz w:val="24"/>
          <w:szCs w:val="24"/>
        </w:rPr>
        <w:t>.</w:t>
      </w:r>
      <w:r w:rsidR="001465E1" w:rsidRPr="001B6B7D">
        <w:rPr>
          <w:rFonts w:cs="Times New Roman"/>
          <w:i/>
          <w:color w:val="343434"/>
          <w:sz w:val="24"/>
          <w:szCs w:val="24"/>
        </w:rPr>
        <w:t xml:space="preserve"> </w:t>
      </w:r>
      <w:proofErr w:type="spellStart"/>
      <w:r w:rsidR="001465E1" w:rsidRPr="001B6B7D">
        <w:rPr>
          <w:rFonts w:cs="Times New Roman"/>
          <w:b/>
          <w:color w:val="343434"/>
          <w:sz w:val="24"/>
          <w:szCs w:val="24"/>
        </w:rPr>
        <w:t>Warten</w:t>
      </w:r>
      <w:proofErr w:type="spellEnd"/>
      <w:r w:rsidR="001465E1" w:rsidRPr="001B6B7D">
        <w:rPr>
          <w:rFonts w:cs="Times New Roman"/>
          <w:b/>
          <w:color w:val="343434"/>
          <w:sz w:val="24"/>
          <w:szCs w:val="24"/>
        </w:rPr>
        <w:t>/</w:t>
      </w:r>
      <w:proofErr w:type="spellStart"/>
      <w:r w:rsidR="001465E1" w:rsidRPr="001B6B7D">
        <w:rPr>
          <w:rFonts w:cs="Times New Roman"/>
          <w:b/>
          <w:color w:val="343434"/>
          <w:sz w:val="24"/>
          <w:szCs w:val="24"/>
        </w:rPr>
        <w:t>Wergae</w:t>
      </w:r>
      <w:proofErr w:type="spellEnd"/>
      <w:r w:rsidR="00AC2B37" w:rsidRPr="001B6B7D">
        <w:rPr>
          <w:rFonts w:cs="Times New Roman"/>
          <w:color w:val="343434"/>
          <w:sz w:val="24"/>
          <w:szCs w:val="24"/>
        </w:rPr>
        <w:t>.</w:t>
      </w:r>
    </w:p>
    <w:p w14:paraId="039A0B10" w14:textId="77777777" w:rsidR="00B24EBB" w:rsidRPr="001B6B7D" w:rsidRDefault="00B24EBB" w:rsidP="00E45627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color w:val="343434"/>
          <w:sz w:val="24"/>
          <w:szCs w:val="24"/>
        </w:rPr>
      </w:pPr>
    </w:p>
    <w:p w14:paraId="4B05B2A8" w14:textId="6069686F" w:rsidR="00B24EBB" w:rsidRDefault="00334C90" w:rsidP="00A33FCE">
      <w:pPr>
        <w:widowControl w:val="0"/>
        <w:autoSpaceDE w:val="0"/>
        <w:autoSpaceDN w:val="0"/>
        <w:adjustRightInd w:val="0"/>
        <w:spacing w:after="396" w:line="240" w:lineRule="auto"/>
        <w:rPr>
          <w:ins w:id="22" w:author="Johan Groenewold" w:date="2017-06-18T19:55:00Z"/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 xml:space="preserve">2. </w:t>
      </w:r>
      <w:r w:rsidR="001465E1" w:rsidRPr="001B6B7D">
        <w:rPr>
          <w:rFonts w:cs="Times New Roman"/>
          <w:color w:val="343434"/>
          <w:sz w:val="24"/>
          <w:szCs w:val="24"/>
        </w:rPr>
        <w:t>Volg fietspad naast de weg</w:t>
      </w:r>
      <w:r w:rsidR="00AB2BD4" w:rsidRPr="00B24EBB">
        <w:rPr>
          <w:rFonts w:cs="Times New Roman"/>
          <w:color w:val="0070C0"/>
          <w:sz w:val="24"/>
          <w:szCs w:val="24"/>
          <w:rPrChange w:id="23" w:author="Johan Groenewold" w:date="2017-06-18T19:58:00Z">
            <w:rPr>
              <w:rFonts w:cs="Times New Roman"/>
              <w:color w:val="343434"/>
              <w:sz w:val="24"/>
              <w:szCs w:val="24"/>
            </w:rPr>
          </w:rPrChange>
        </w:rPr>
        <w:t xml:space="preserve">, </w:t>
      </w:r>
      <w:ins w:id="24" w:author="Johan Groenewold" w:date="2017-06-18T19:52:00Z">
        <w:r w:rsidR="00B24EBB" w:rsidRPr="00B24EBB">
          <w:rPr>
            <w:rFonts w:cs="Times New Roman"/>
            <w:color w:val="0070C0"/>
            <w:sz w:val="24"/>
            <w:szCs w:val="24"/>
            <w:rPrChange w:id="25" w:author="Johan Groenewold" w:date="2017-06-18T19:58:00Z">
              <w:rPr>
                <w:rFonts w:cs="Times New Roman"/>
                <w:color w:val="343434"/>
                <w:sz w:val="24"/>
                <w:szCs w:val="24"/>
              </w:rPr>
            </w:rPrChange>
          </w:rPr>
          <w:t xml:space="preserve"> Volg KP30-31</w:t>
        </w:r>
      </w:ins>
      <w:ins w:id="26" w:author="Johan Groenewold" w:date="2017-06-18T19:53:00Z">
        <w:r w:rsidR="00B24EBB" w:rsidRPr="00B24EBB">
          <w:rPr>
            <w:rFonts w:cs="Times New Roman"/>
            <w:color w:val="0070C0"/>
            <w:sz w:val="24"/>
            <w:szCs w:val="24"/>
            <w:rPrChange w:id="27" w:author="Johan Groenewold" w:date="2017-06-18T19:58:00Z">
              <w:rPr>
                <w:rFonts w:cs="Times New Roman"/>
                <w:color w:val="343434"/>
                <w:sz w:val="24"/>
                <w:szCs w:val="24"/>
              </w:rPr>
            </w:rPrChange>
          </w:rPr>
          <w:t xml:space="preserve">, LA </w:t>
        </w:r>
        <w:proofErr w:type="spellStart"/>
        <w:r w:rsidR="00B24EBB" w:rsidRPr="00B24EBB">
          <w:rPr>
            <w:rFonts w:cs="Times New Roman"/>
            <w:color w:val="0070C0"/>
            <w:sz w:val="24"/>
            <w:szCs w:val="24"/>
            <w:rPrChange w:id="28" w:author="Johan Groenewold" w:date="2017-06-18T19:58:00Z">
              <w:rPr>
                <w:rFonts w:cs="Times New Roman"/>
                <w:color w:val="343434"/>
                <w:sz w:val="24"/>
                <w:szCs w:val="24"/>
              </w:rPr>
            </w:rPrChange>
          </w:rPr>
          <w:t>ri</w:t>
        </w:r>
      </w:ins>
      <w:proofErr w:type="spellEnd"/>
      <w:ins w:id="29" w:author="Johan Groenewold" w:date="2017-06-18T20:22:00Z">
        <w:r w:rsidR="00AB0B51">
          <w:rPr>
            <w:rFonts w:cs="Times New Roman"/>
            <w:color w:val="0070C0"/>
            <w:sz w:val="24"/>
            <w:szCs w:val="24"/>
          </w:rPr>
          <w:t>. KP</w:t>
        </w:r>
      </w:ins>
      <w:ins w:id="30" w:author="Johan Groenewold" w:date="2017-06-18T19:53:00Z">
        <w:r w:rsidR="00B24EBB" w:rsidRPr="00B24EBB">
          <w:rPr>
            <w:rFonts w:cs="Times New Roman"/>
            <w:color w:val="0070C0"/>
            <w:sz w:val="24"/>
            <w:szCs w:val="24"/>
            <w:rPrChange w:id="31" w:author="Johan Groenewold" w:date="2017-06-18T19:58:00Z">
              <w:rPr>
                <w:rFonts w:cs="Times New Roman"/>
                <w:color w:val="343434"/>
                <w:sz w:val="24"/>
                <w:szCs w:val="24"/>
              </w:rPr>
            </w:rPrChange>
          </w:rPr>
          <w:t xml:space="preserve"> </w:t>
        </w:r>
      </w:ins>
      <w:ins w:id="32" w:author="Johan Groenewold" w:date="2017-06-18T19:52:00Z">
        <w:r w:rsidR="00B24EBB" w:rsidRPr="00B24EBB">
          <w:rPr>
            <w:rFonts w:cs="Times New Roman"/>
            <w:color w:val="0070C0"/>
            <w:sz w:val="24"/>
            <w:szCs w:val="24"/>
            <w:rPrChange w:id="33" w:author="Johan Groenewold" w:date="2017-06-18T19:58:00Z">
              <w:rPr>
                <w:rFonts w:cs="Times New Roman"/>
                <w:color w:val="343434"/>
                <w:sz w:val="24"/>
                <w:szCs w:val="24"/>
              </w:rPr>
            </w:rPrChange>
          </w:rPr>
          <w:t xml:space="preserve">98 </w:t>
        </w:r>
      </w:ins>
      <w:r w:rsidR="00AB2BD4" w:rsidRPr="001B6B7D">
        <w:rPr>
          <w:rFonts w:cs="Times New Roman"/>
          <w:color w:val="343434"/>
          <w:sz w:val="24"/>
          <w:szCs w:val="24"/>
        </w:rPr>
        <w:t>wordt klinkerweg</w:t>
      </w:r>
      <w:del w:id="34" w:author="Johan Groenewold" w:date="2017-06-18T19:52:00Z">
        <w:r w:rsidR="001465E1" w:rsidRPr="001B6B7D" w:rsidDel="00B24EBB">
          <w:rPr>
            <w:rFonts w:cs="Times New Roman"/>
            <w:color w:val="343434"/>
            <w:sz w:val="24"/>
            <w:szCs w:val="24"/>
          </w:rPr>
          <w:delText>. Volg KP</w:delText>
        </w:r>
        <w:r w:rsidR="00AB2BD4" w:rsidRPr="001B6B7D" w:rsidDel="00B24EBB">
          <w:rPr>
            <w:rFonts w:cs="Times New Roman"/>
            <w:color w:val="343434"/>
            <w:sz w:val="24"/>
            <w:szCs w:val="24"/>
          </w:rPr>
          <w:delText xml:space="preserve">30-31-98 </w:delText>
        </w:r>
      </w:del>
    </w:p>
    <w:p w14:paraId="4E943B7C" w14:textId="34A3A914" w:rsidR="00AB2BD4" w:rsidRPr="001B6B7D" w:rsidRDefault="00AB2BD4" w:rsidP="00A33FCE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color w:val="343434"/>
          <w:sz w:val="24"/>
          <w:szCs w:val="24"/>
        </w:rPr>
      </w:pPr>
      <w:proofErr w:type="spellStart"/>
      <w:r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Pr="001B6B7D">
        <w:rPr>
          <w:rFonts w:cs="Times New Roman"/>
          <w:color w:val="343434"/>
          <w:sz w:val="24"/>
          <w:szCs w:val="24"/>
        </w:rPr>
        <w:t xml:space="preserve">. </w:t>
      </w:r>
      <w:r w:rsidR="008C1C14" w:rsidRPr="001B6B7D">
        <w:rPr>
          <w:rFonts w:cs="Times New Roman"/>
          <w:color w:val="343434"/>
          <w:sz w:val="24"/>
          <w:szCs w:val="24"/>
        </w:rPr>
        <w:t>KP</w:t>
      </w:r>
      <w:r w:rsidRPr="001B6B7D">
        <w:rPr>
          <w:rFonts w:cs="Times New Roman"/>
          <w:color w:val="343434"/>
          <w:sz w:val="24"/>
          <w:szCs w:val="24"/>
        </w:rPr>
        <w:t>97</w:t>
      </w:r>
      <w:r w:rsidR="008C1C14" w:rsidRPr="001B6B7D">
        <w:rPr>
          <w:rFonts w:cs="Times New Roman"/>
          <w:color w:val="343434"/>
          <w:sz w:val="24"/>
          <w:szCs w:val="24"/>
        </w:rPr>
        <w:t xml:space="preserve">-96 </w:t>
      </w:r>
      <w:proofErr w:type="spellStart"/>
      <w:r w:rsidR="008C1C14"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="008C1C14" w:rsidRPr="001B6B7D">
        <w:rPr>
          <w:rFonts w:cs="Times New Roman"/>
          <w:color w:val="343434"/>
          <w:sz w:val="24"/>
          <w:szCs w:val="24"/>
        </w:rPr>
        <w:t>.</w:t>
      </w:r>
      <w:r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Pr="001B6B7D">
        <w:rPr>
          <w:rFonts w:cs="Times New Roman"/>
          <w:b/>
          <w:color w:val="343434"/>
          <w:sz w:val="24"/>
          <w:szCs w:val="24"/>
        </w:rPr>
        <w:t>We</w:t>
      </w:r>
      <w:r w:rsidR="00E71E39" w:rsidRPr="001B6B7D">
        <w:rPr>
          <w:rFonts w:cs="Times New Roman"/>
          <w:b/>
          <w:color w:val="343434"/>
          <w:sz w:val="24"/>
          <w:szCs w:val="24"/>
        </w:rPr>
        <w:t>r</w:t>
      </w:r>
      <w:r w:rsidRPr="001B6B7D">
        <w:rPr>
          <w:rFonts w:cs="Times New Roman"/>
          <w:b/>
          <w:color w:val="343434"/>
          <w:sz w:val="24"/>
          <w:szCs w:val="24"/>
        </w:rPr>
        <w:t>gae</w:t>
      </w:r>
      <w:proofErr w:type="spellEnd"/>
      <w:r w:rsidR="00E71E39" w:rsidRPr="001B6B7D">
        <w:rPr>
          <w:rFonts w:cs="Times New Roman"/>
          <w:i/>
          <w:color w:val="343434"/>
          <w:sz w:val="24"/>
          <w:szCs w:val="24"/>
        </w:rPr>
        <w:t>.</w:t>
      </w:r>
    </w:p>
    <w:p w14:paraId="1D9ADDC6" w14:textId="0497A68A" w:rsidR="00AB2BD4" w:rsidRPr="001B6B7D" w:rsidRDefault="00E71E39" w:rsidP="00A33FCE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 xml:space="preserve">3. Volg fietspad, wordt autoweg, KP32 </w:t>
      </w:r>
      <w:proofErr w:type="spellStart"/>
      <w:r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Pr="001B6B7D">
        <w:rPr>
          <w:rFonts w:cs="Times New Roman"/>
          <w:color w:val="343434"/>
          <w:sz w:val="24"/>
          <w:szCs w:val="24"/>
        </w:rPr>
        <w:t xml:space="preserve">. </w:t>
      </w:r>
      <w:proofErr w:type="spellStart"/>
      <w:r w:rsidR="00AB2BD4" w:rsidRPr="001B6B7D">
        <w:rPr>
          <w:rFonts w:cs="Times New Roman"/>
          <w:b/>
          <w:color w:val="343434"/>
          <w:sz w:val="24"/>
          <w:szCs w:val="24"/>
        </w:rPr>
        <w:t>Warten</w:t>
      </w:r>
      <w:proofErr w:type="spellEnd"/>
      <w:r w:rsidRPr="001B6B7D">
        <w:rPr>
          <w:rFonts w:cs="Times New Roman"/>
          <w:color w:val="343434"/>
          <w:sz w:val="24"/>
          <w:szCs w:val="24"/>
        </w:rPr>
        <w:t xml:space="preserve">. Bij dorp </w:t>
      </w:r>
      <w:proofErr w:type="spellStart"/>
      <w:r w:rsidRPr="001B6B7D">
        <w:rPr>
          <w:rFonts w:cs="Times New Roman"/>
          <w:b/>
          <w:color w:val="343434"/>
          <w:sz w:val="24"/>
          <w:szCs w:val="24"/>
        </w:rPr>
        <w:t>Warten</w:t>
      </w:r>
      <w:proofErr w:type="spellEnd"/>
      <w:r w:rsidRPr="001B6B7D">
        <w:rPr>
          <w:rFonts w:cs="Times New Roman"/>
          <w:color w:val="343434"/>
          <w:sz w:val="24"/>
          <w:szCs w:val="24"/>
        </w:rPr>
        <w:t xml:space="preserve"> (einde fietspad) LA </w:t>
      </w:r>
      <w:r w:rsidRPr="001B6B7D">
        <w:rPr>
          <w:rFonts w:cs="Times New Roman"/>
          <w:i/>
          <w:color w:val="343434"/>
          <w:sz w:val="24"/>
          <w:szCs w:val="24"/>
        </w:rPr>
        <w:t>Hoofdstraat</w:t>
      </w:r>
      <w:r w:rsidRPr="001B6B7D">
        <w:rPr>
          <w:rFonts w:cs="Times New Roman"/>
          <w:color w:val="343434"/>
          <w:sz w:val="24"/>
          <w:szCs w:val="24"/>
        </w:rPr>
        <w:t xml:space="preserve"> op. Volg KP33</w:t>
      </w:r>
      <w:r w:rsidR="00AE7AF7" w:rsidRPr="001B6B7D">
        <w:rPr>
          <w:rFonts w:cs="Times New Roman"/>
          <w:color w:val="343434"/>
          <w:sz w:val="24"/>
          <w:szCs w:val="24"/>
        </w:rPr>
        <w:t>-35</w:t>
      </w:r>
      <w:r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Pr="001B6B7D">
        <w:rPr>
          <w:rFonts w:cs="Times New Roman"/>
          <w:color w:val="343434"/>
          <w:sz w:val="24"/>
          <w:szCs w:val="24"/>
        </w:rPr>
        <w:t>.</w:t>
      </w:r>
      <w:r w:rsidR="001B6B7D" w:rsidRPr="001B6B7D">
        <w:rPr>
          <w:rFonts w:cs="Helvetica Neue"/>
          <w:b/>
          <w:bCs/>
          <w:color w:val="414141"/>
          <w:sz w:val="26"/>
          <w:szCs w:val="26"/>
          <w:lang w:val="en-US"/>
        </w:rPr>
        <w:t xml:space="preserve"> </w:t>
      </w:r>
      <w:r w:rsidR="001B6B7D" w:rsidRPr="001B6B7D">
        <w:rPr>
          <w:rFonts w:cs="Helvetica Neue"/>
          <w:b/>
          <w:bCs/>
          <w:color w:val="414141"/>
          <w:sz w:val="24"/>
          <w:szCs w:val="24"/>
          <w:lang w:val="en-US"/>
        </w:rPr>
        <w:t>Earnewâld</w:t>
      </w:r>
      <w:r w:rsidRPr="001B6B7D">
        <w:rPr>
          <w:rFonts w:cs="Times New Roman"/>
          <w:color w:val="343434"/>
          <w:sz w:val="24"/>
          <w:szCs w:val="24"/>
        </w:rPr>
        <w:t>.</w:t>
      </w:r>
      <w:r w:rsidR="00AE7AF7" w:rsidRPr="001B6B7D">
        <w:rPr>
          <w:rFonts w:cs="Times New Roman"/>
          <w:color w:val="343434"/>
          <w:sz w:val="24"/>
          <w:szCs w:val="24"/>
        </w:rPr>
        <w:t xml:space="preserve"> </w:t>
      </w:r>
      <w:r w:rsidR="0081318E" w:rsidRPr="001B6B7D">
        <w:rPr>
          <w:rFonts w:cs="Times New Roman"/>
          <w:color w:val="343434"/>
          <w:sz w:val="24"/>
          <w:szCs w:val="24"/>
        </w:rPr>
        <w:t>Na</w:t>
      </w:r>
      <w:r w:rsidR="00AE7AF7" w:rsidRPr="001B6B7D">
        <w:rPr>
          <w:rFonts w:cs="Times New Roman"/>
          <w:color w:val="343434"/>
          <w:sz w:val="24"/>
          <w:szCs w:val="24"/>
        </w:rPr>
        <w:t xml:space="preserve"> bord veer/voetpont RA naar jachthaven</w:t>
      </w:r>
      <w:r w:rsidR="0081318E" w:rsidRPr="001B6B7D">
        <w:rPr>
          <w:rFonts w:cs="Times New Roman"/>
          <w:color w:val="343434"/>
          <w:sz w:val="24"/>
          <w:szCs w:val="24"/>
        </w:rPr>
        <w:t xml:space="preserve">. Neem hier </w:t>
      </w:r>
      <w:r w:rsidR="00067D9F" w:rsidRPr="001B6B7D">
        <w:rPr>
          <w:rFonts w:cs="Times New Roman"/>
          <w:color w:val="343434"/>
          <w:sz w:val="24"/>
          <w:szCs w:val="24"/>
        </w:rPr>
        <w:t>z</w:t>
      </w:r>
      <w:r w:rsidR="00AE7AF7" w:rsidRPr="001B6B7D">
        <w:rPr>
          <w:rFonts w:cs="Times New Roman"/>
          <w:color w:val="343434"/>
          <w:sz w:val="24"/>
          <w:szCs w:val="24"/>
        </w:rPr>
        <w:t xml:space="preserve">onnepont </w:t>
      </w:r>
      <w:r w:rsidR="00BC6665" w:rsidRPr="001B6B7D">
        <w:rPr>
          <w:rFonts w:cs="Times New Roman"/>
          <w:color w:val="343434"/>
          <w:sz w:val="24"/>
          <w:szCs w:val="24"/>
        </w:rPr>
        <w:t>‘D</w:t>
      </w:r>
      <w:r w:rsidR="00AE7AF7" w:rsidRPr="001B6B7D">
        <w:rPr>
          <w:rFonts w:cs="Times New Roman"/>
          <w:color w:val="343434"/>
          <w:sz w:val="24"/>
          <w:szCs w:val="24"/>
        </w:rPr>
        <w:t xml:space="preserve">e </w:t>
      </w:r>
      <w:proofErr w:type="spellStart"/>
      <w:r w:rsidR="00AE7AF7" w:rsidRPr="001B6B7D">
        <w:rPr>
          <w:rFonts w:cs="Times New Roman"/>
          <w:color w:val="343434"/>
          <w:sz w:val="24"/>
          <w:szCs w:val="24"/>
        </w:rPr>
        <w:t>Oerhaal</w:t>
      </w:r>
      <w:proofErr w:type="spellEnd"/>
      <w:r w:rsidR="00AE7AF7" w:rsidRPr="001B6B7D">
        <w:rPr>
          <w:rFonts w:cs="Times New Roman"/>
          <w:color w:val="343434"/>
          <w:sz w:val="24"/>
          <w:szCs w:val="24"/>
        </w:rPr>
        <w:t>’</w:t>
      </w:r>
      <w:r w:rsidR="00774C99" w:rsidRPr="001B6B7D">
        <w:rPr>
          <w:rFonts w:cs="Times New Roman"/>
          <w:color w:val="343434"/>
          <w:sz w:val="24"/>
          <w:szCs w:val="24"/>
        </w:rPr>
        <w:t xml:space="preserve"> (over het Prinses Margriet Kanaal</w:t>
      </w:r>
      <w:r w:rsidR="00C81ADA" w:rsidRPr="001B6B7D">
        <w:rPr>
          <w:rFonts w:cs="Times New Roman"/>
          <w:color w:val="343434"/>
          <w:sz w:val="24"/>
          <w:szCs w:val="24"/>
        </w:rPr>
        <w:t>)</w:t>
      </w:r>
      <w:r w:rsidR="00067D9F" w:rsidRPr="001B6B7D">
        <w:rPr>
          <w:rFonts w:cs="Times New Roman"/>
          <w:color w:val="343434"/>
          <w:sz w:val="24"/>
          <w:szCs w:val="24"/>
        </w:rPr>
        <w:t xml:space="preserve"> bij</w:t>
      </w:r>
      <w:r w:rsidR="0081318E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067D9F" w:rsidRPr="001B6B7D">
        <w:rPr>
          <w:rFonts w:cs="Times New Roman"/>
          <w:b/>
          <w:color w:val="343434"/>
          <w:sz w:val="24"/>
          <w:szCs w:val="24"/>
        </w:rPr>
        <w:t>Warten</w:t>
      </w:r>
      <w:proofErr w:type="spellEnd"/>
      <w:r w:rsidR="00AE7AF7" w:rsidRPr="001B6B7D">
        <w:rPr>
          <w:rFonts w:cs="Times New Roman"/>
          <w:color w:val="343434"/>
          <w:sz w:val="24"/>
          <w:szCs w:val="24"/>
        </w:rPr>
        <w:t>.</w:t>
      </w:r>
    </w:p>
    <w:p w14:paraId="4545A45B" w14:textId="6BC427AD" w:rsidR="00AE7AF7" w:rsidRPr="001B6B7D" w:rsidRDefault="00AE7AF7" w:rsidP="00A33FCE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 xml:space="preserve">4. </w:t>
      </w:r>
      <w:r w:rsidR="0081318E" w:rsidRPr="001B6B7D">
        <w:rPr>
          <w:rFonts w:cs="Times New Roman"/>
          <w:color w:val="343434"/>
          <w:sz w:val="24"/>
          <w:szCs w:val="24"/>
        </w:rPr>
        <w:t>Aan</w:t>
      </w:r>
      <w:r w:rsidR="00996B50" w:rsidRPr="001B6B7D">
        <w:rPr>
          <w:rFonts w:cs="Times New Roman"/>
          <w:color w:val="343434"/>
          <w:sz w:val="24"/>
          <w:szCs w:val="24"/>
        </w:rPr>
        <w:t xml:space="preserve"> de</w:t>
      </w:r>
      <w:r w:rsidR="0081318E" w:rsidRPr="001B6B7D">
        <w:rPr>
          <w:rFonts w:cs="Times New Roman"/>
          <w:color w:val="343434"/>
          <w:sz w:val="24"/>
          <w:szCs w:val="24"/>
        </w:rPr>
        <w:t xml:space="preserve"> overkant, bij KP35, volg fietspad/schelpenpad KP36-38</w:t>
      </w:r>
      <w:r w:rsidR="000B72A7" w:rsidRPr="001B6B7D">
        <w:rPr>
          <w:rFonts w:cs="Times New Roman"/>
          <w:color w:val="343434"/>
          <w:sz w:val="24"/>
          <w:szCs w:val="24"/>
        </w:rPr>
        <w:t xml:space="preserve"> (langs </w:t>
      </w:r>
      <w:r w:rsidR="00462872">
        <w:rPr>
          <w:rFonts w:cs="Times New Roman"/>
          <w:color w:val="343434"/>
          <w:sz w:val="24"/>
          <w:szCs w:val="24"/>
        </w:rPr>
        <w:t>Hotel R</w:t>
      </w:r>
      <w:r w:rsidR="004D2FE2" w:rsidRPr="001B6B7D">
        <w:rPr>
          <w:rFonts w:cs="Times New Roman"/>
          <w:color w:val="343434"/>
          <w:sz w:val="24"/>
          <w:szCs w:val="24"/>
        </w:rPr>
        <w:t xml:space="preserve">estaurant </w:t>
      </w:r>
      <w:proofErr w:type="spellStart"/>
      <w:r w:rsidR="004D2FE2" w:rsidRPr="001B6B7D">
        <w:rPr>
          <w:rFonts w:cs="Times New Roman"/>
          <w:color w:val="343434"/>
          <w:sz w:val="24"/>
          <w:szCs w:val="24"/>
        </w:rPr>
        <w:t>Princenhof</w:t>
      </w:r>
      <w:proofErr w:type="spellEnd"/>
      <w:r w:rsidR="004D2FE2" w:rsidRPr="001B6B7D">
        <w:rPr>
          <w:rFonts w:cs="Times New Roman"/>
          <w:color w:val="343434"/>
          <w:sz w:val="24"/>
          <w:szCs w:val="24"/>
        </w:rPr>
        <w:t>)</w:t>
      </w:r>
      <w:r w:rsidR="00996B50" w:rsidRPr="001B6B7D">
        <w:rPr>
          <w:rFonts w:cs="Times New Roman"/>
          <w:color w:val="343434"/>
          <w:sz w:val="24"/>
          <w:szCs w:val="24"/>
        </w:rPr>
        <w:t>.</w:t>
      </w:r>
      <w:r w:rsidR="000B72A7" w:rsidRPr="001B6B7D">
        <w:rPr>
          <w:rFonts w:cs="Times New Roman"/>
          <w:color w:val="343434"/>
          <w:sz w:val="24"/>
          <w:szCs w:val="24"/>
        </w:rPr>
        <w:t xml:space="preserve"> </w:t>
      </w:r>
      <w:r w:rsidR="004D2FE2" w:rsidRPr="001B6B7D">
        <w:rPr>
          <w:rFonts w:cs="Times New Roman"/>
          <w:color w:val="343434"/>
          <w:sz w:val="24"/>
          <w:szCs w:val="24"/>
        </w:rPr>
        <w:t xml:space="preserve">Dit is </w:t>
      </w:r>
      <w:r w:rsidR="004D2FE2" w:rsidRPr="001B6B7D">
        <w:rPr>
          <w:rFonts w:cs="Times New Roman"/>
          <w:b/>
          <w:color w:val="343434"/>
          <w:sz w:val="24"/>
          <w:szCs w:val="24"/>
        </w:rPr>
        <w:t xml:space="preserve">Nationaal Park </w:t>
      </w:r>
      <w:del w:id="35" w:author="anke zijlstra" w:date="2017-06-08T22:13:00Z">
        <w:r w:rsidR="004D2FE2" w:rsidRPr="001B6B7D" w:rsidDel="00663FFE">
          <w:rPr>
            <w:rFonts w:cs="Times New Roman"/>
            <w:b/>
            <w:color w:val="343434"/>
            <w:sz w:val="24"/>
            <w:szCs w:val="24"/>
          </w:rPr>
          <w:delText>d</w:delText>
        </w:r>
      </w:del>
      <w:ins w:id="36" w:author="anke zijlstra" w:date="2017-06-08T22:13:00Z">
        <w:r w:rsidR="00663FFE">
          <w:rPr>
            <w:rFonts w:cs="Times New Roman"/>
            <w:b/>
            <w:color w:val="343434"/>
            <w:sz w:val="24"/>
            <w:szCs w:val="24"/>
          </w:rPr>
          <w:t>D</w:t>
        </w:r>
      </w:ins>
      <w:r w:rsidR="004D2FE2" w:rsidRPr="001B6B7D">
        <w:rPr>
          <w:rFonts w:cs="Times New Roman"/>
          <w:b/>
          <w:color w:val="343434"/>
          <w:sz w:val="24"/>
          <w:szCs w:val="24"/>
        </w:rPr>
        <w:t>e Alde F</w:t>
      </w:r>
      <w:ins w:id="37" w:author="anke zijlstra" w:date="2017-06-08T22:13:00Z">
        <w:r w:rsidR="00663FFE">
          <w:rPr>
            <w:rFonts w:cs="Times New Roman"/>
            <w:b/>
            <w:color w:val="343434"/>
            <w:sz w:val="24"/>
            <w:szCs w:val="24"/>
          </w:rPr>
          <w:t>ean</w:t>
        </w:r>
      </w:ins>
      <w:del w:id="38" w:author="anke zijlstra" w:date="2017-06-08T22:13:00Z">
        <w:r w:rsidR="004D2FE2" w:rsidRPr="001B6B7D" w:rsidDel="00663FFE">
          <w:rPr>
            <w:rFonts w:cs="Times New Roman"/>
            <w:b/>
            <w:color w:val="343434"/>
            <w:sz w:val="24"/>
            <w:szCs w:val="24"/>
          </w:rPr>
          <w:delText>aen</w:delText>
        </w:r>
      </w:del>
      <w:r w:rsidR="004D2FE2" w:rsidRPr="001B6B7D">
        <w:rPr>
          <w:rFonts w:cs="Times New Roman"/>
          <w:b/>
          <w:color w:val="343434"/>
          <w:sz w:val="24"/>
          <w:szCs w:val="24"/>
        </w:rPr>
        <w:t>en</w:t>
      </w:r>
      <w:r w:rsidR="004D2FE2" w:rsidRPr="001B6B7D">
        <w:rPr>
          <w:rFonts w:cs="Times New Roman"/>
          <w:color w:val="343434"/>
          <w:sz w:val="24"/>
          <w:szCs w:val="24"/>
        </w:rPr>
        <w:t xml:space="preserve">. </w:t>
      </w:r>
      <w:r w:rsidR="00BC6665" w:rsidRPr="001B6B7D">
        <w:rPr>
          <w:rFonts w:cs="Times New Roman"/>
          <w:color w:val="343434"/>
          <w:sz w:val="24"/>
          <w:szCs w:val="24"/>
        </w:rPr>
        <w:t xml:space="preserve">Neem </w:t>
      </w:r>
      <w:r w:rsidR="00067D9F" w:rsidRPr="001B6B7D">
        <w:rPr>
          <w:rFonts w:cs="Times New Roman"/>
          <w:color w:val="343434"/>
          <w:sz w:val="24"/>
          <w:szCs w:val="24"/>
        </w:rPr>
        <w:t>p</w:t>
      </w:r>
      <w:r w:rsidR="000B72A7" w:rsidRPr="001B6B7D">
        <w:rPr>
          <w:rFonts w:cs="Times New Roman"/>
          <w:color w:val="343434"/>
          <w:sz w:val="24"/>
          <w:szCs w:val="24"/>
        </w:rPr>
        <w:t xml:space="preserve">ont </w:t>
      </w:r>
      <w:r w:rsidR="00BC6665" w:rsidRPr="001B6B7D">
        <w:rPr>
          <w:rFonts w:cs="Times New Roman"/>
          <w:color w:val="343434"/>
          <w:sz w:val="24"/>
          <w:szCs w:val="24"/>
        </w:rPr>
        <w:t>‘</w:t>
      </w:r>
      <w:r w:rsidR="000B72A7" w:rsidRPr="001B6B7D">
        <w:rPr>
          <w:rFonts w:cs="Times New Roman"/>
          <w:color w:val="343434"/>
          <w:sz w:val="24"/>
          <w:szCs w:val="24"/>
        </w:rPr>
        <w:t xml:space="preserve">Hin en </w:t>
      </w:r>
      <w:proofErr w:type="spellStart"/>
      <w:r w:rsidR="000B72A7" w:rsidRPr="001B6B7D">
        <w:rPr>
          <w:rFonts w:cs="Times New Roman"/>
          <w:color w:val="343434"/>
          <w:sz w:val="24"/>
          <w:szCs w:val="24"/>
        </w:rPr>
        <w:t>Wer</w:t>
      </w:r>
      <w:proofErr w:type="spellEnd"/>
      <w:r w:rsidR="008C1C14" w:rsidRPr="001B6B7D">
        <w:rPr>
          <w:rFonts w:cs="Times New Roman"/>
          <w:color w:val="343434"/>
          <w:sz w:val="24"/>
          <w:szCs w:val="24"/>
        </w:rPr>
        <w:t xml:space="preserve">’ (over It </w:t>
      </w:r>
      <w:proofErr w:type="spellStart"/>
      <w:r w:rsidR="008C1C14" w:rsidRPr="001B6B7D">
        <w:rPr>
          <w:rFonts w:cs="Times New Roman"/>
          <w:color w:val="343434"/>
          <w:sz w:val="24"/>
          <w:szCs w:val="24"/>
        </w:rPr>
        <w:t>W</w:t>
      </w:r>
      <w:r w:rsidR="00774C99" w:rsidRPr="001B6B7D">
        <w:rPr>
          <w:rFonts w:cs="Times New Roman"/>
          <w:color w:val="343434"/>
          <w:sz w:val="24"/>
          <w:szCs w:val="24"/>
        </w:rPr>
        <w:t>iid</w:t>
      </w:r>
      <w:proofErr w:type="spellEnd"/>
      <w:r w:rsidR="00C81ADA" w:rsidRPr="001B6B7D">
        <w:rPr>
          <w:rFonts w:cs="Times New Roman"/>
          <w:color w:val="343434"/>
          <w:sz w:val="24"/>
          <w:szCs w:val="24"/>
        </w:rPr>
        <w:t>)</w:t>
      </w:r>
      <w:r w:rsidR="00067D9F" w:rsidRPr="001B6B7D">
        <w:rPr>
          <w:rFonts w:cs="Times New Roman"/>
          <w:color w:val="343434"/>
          <w:sz w:val="24"/>
          <w:szCs w:val="24"/>
        </w:rPr>
        <w:t xml:space="preserve"> bij</w:t>
      </w:r>
      <w:r w:rsidR="001B6B7D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1B6B7D" w:rsidRPr="001B6B7D">
        <w:rPr>
          <w:rFonts w:cs="Helvetica Neue"/>
          <w:b/>
          <w:bCs/>
          <w:color w:val="414141"/>
          <w:sz w:val="24"/>
          <w:szCs w:val="24"/>
          <w:lang w:val="en-US"/>
        </w:rPr>
        <w:t>Earnewâld</w:t>
      </w:r>
      <w:proofErr w:type="spellEnd"/>
      <w:r w:rsidR="00996B50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996B50"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="00996B50" w:rsidRPr="001B6B7D">
        <w:rPr>
          <w:rFonts w:cs="Times New Roman"/>
          <w:color w:val="343434"/>
          <w:sz w:val="24"/>
          <w:szCs w:val="24"/>
        </w:rPr>
        <w:t xml:space="preserve">. </w:t>
      </w:r>
      <w:r w:rsidR="004D2FE2" w:rsidRPr="001B6B7D">
        <w:rPr>
          <w:rFonts w:cs="Times New Roman"/>
          <w:color w:val="343434"/>
          <w:sz w:val="24"/>
          <w:szCs w:val="24"/>
        </w:rPr>
        <w:t xml:space="preserve">KP16 </w:t>
      </w:r>
      <w:proofErr w:type="spellStart"/>
      <w:r w:rsidR="004D2FE2"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="004D2FE2" w:rsidRPr="001B6B7D">
        <w:rPr>
          <w:rFonts w:cs="Times New Roman"/>
          <w:color w:val="343434"/>
          <w:sz w:val="24"/>
          <w:szCs w:val="24"/>
        </w:rPr>
        <w:t xml:space="preserve">. </w:t>
      </w:r>
      <w:r w:rsidR="00996B50" w:rsidRPr="001B6B7D">
        <w:rPr>
          <w:rFonts w:cs="Times New Roman"/>
          <w:b/>
          <w:color w:val="343434"/>
          <w:sz w:val="24"/>
          <w:szCs w:val="24"/>
        </w:rPr>
        <w:t>De Veenhoop</w:t>
      </w:r>
      <w:r w:rsidR="00996B50" w:rsidRPr="001B6B7D">
        <w:rPr>
          <w:rFonts w:cs="Times New Roman"/>
          <w:color w:val="343434"/>
          <w:sz w:val="24"/>
          <w:szCs w:val="24"/>
        </w:rPr>
        <w:t>.</w:t>
      </w:r>
    </w:p>
    <w:p w14:paraId="35594465" w14:textId="286CB29E" w:rsidR="00996B50" w:rsidRPr="001B6B7D" w:rsidRDefault="00996B50" w:rsidP="00A33FCE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b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 xml:space="preserve">5. </w:t>
      </w:r>
      <w:r w:rsidR="004D2FE2" w:rsidRPr="001B6B7D">
        <w:rPr>
          <w:rFonts w:cs="Times New Roman"/>
          <w:color w:val="343434"/>
          <w:sz w:val="24"/>
          <w:szCs w:val="24"/>
        </w:rPr>
        <w:t xml:space="preserve">Aan de overkant, </w:t>
      </w:r>
      <w:r w:rsidR="00C81ADA" w:rsidRPr="001B6B7D">
        <w:rPr>
          <w:rFonts w:cs="Times New Roman"/>
          <w:color w:val="343434"/>
          <w:sz w:val="24"/>
          <w:szCs w:val="24"/>
        </w:rPr>
        <w:t xml:space="preserve">bij KP16, </w:t>
      </w:r>
      <w:r w:rsidR="004D2FE2" w:rsidRPr="001B6B7D">
        <w:rPr>
          <w:rFonts w:cs="Times New Roman"/>
          <w:color w:val="343434"/>
          <w:sz w:val="24"/>
          <w:szCs w:val="24"/>
        </w:rPr>
        <w:t>volg fietspad langs het kanaal</w:t>
      </w:r>
      <w:r w:rsidR="00C81ADA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C81ADA"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="00C81ADA" w:rsidRPr="001B6B7D">
        <w:rPr>
          <w:rFonts w:cs="Times New Roman"/>
          <w:color w:val="343434"/>
          <w:sz w:val="24"/>
          <w:szCs w:val="24"/>
        </w:rPr>
        <w:t xml:space="preserve">. </w:t>
      </w:r>
      <w:r w:rsidR="008C1C14" w:rsidRPr="001B6B7D">
        <w:rPr>
          <w:rFonts w:cs="Times New Roman"/>
          <w:color w:val="343434"/>
          <w:sz w:val="24"/>
          <w:szCs w:val="24"/>
        </w:rPr>
        <w:t xml:space="preserve">KP14 </w:t>
      </w:r>
      <w:r w:rsidR="00C81ADA" w:rsidRPr="001B6B7D">
        <w:rPr>
          <w:rFonts w:cs="Times New Roman"/>
          <w:b/>
          <w:color w:val="343434"/>
          <w:sz w:val="24"/>
          <w:szCs w:val="24"/>
        </w:rPr>
        <w:t>De Veenhoop</w:t>
      </w:r>
      <w:r w:rsidR="00C81ADA" w:rsidRPr="001B6B7D">
        <w:rPr>
          <w:rFonts w:cs="Times New Roman"/>
          <w:color w:val="343434"/>
          <w:sz w:val="24"/>
          <w:szCs w:val="24"/>
        </w:rPr>
        <w:t xml:space="preserve">. En volg KP30 </w:t>
      </w:r>
      <w:proofErr w:type="spellStart"/>
      <w:r w:rsidR="00C81ADA"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="00C81ADA" w:rsidRPr="001B6B7D">
        <w:rPr>
          <w:rFonts w:cs="Times New Roman"/>
          <w:color w:val="343434"/>
          <w:sz w:val="24"/>
          <w:szCs w:val="24"/>
        </w:rPr>
        <w:t xml:space="preserve">. </w:t>
      </w:r>
      <w:r w:rsidR="00C81ADA" w:rsidRPr="001B6B7D">
        <w:rPr>
          <w:rFonts w:cs="Times New Roman"/>
          <w:b/>
          <w:color w:val="343434"/>
          <w:sz w:val="24"/>
          <w:szCs w:val="24"/>
        </w:rPr>
        <w:t>Grou</w:t>
      </w:r>
      <w:r w:rsidR="00C81ADA" w:rsidRPr="001B6B7D">
        <w:rPr>
          <w:rFonts w:cs="Times New Roman"/>
          <w:color w:val="343434"/>
          <w:sz w:val="24"/>
          <w:szCs w:val="24"/>
        </w:rPr>
        <w:t>.</w:t>
      </w:r>
      <w:r w:rsidR="00067D9F" w:rsidRPr="001B6B7D">
        <w:rPr>
          <w:rFonts w:cs="Times New Roman"/>
          <w:color w:val="343434"/>
          <w:sz w:val="24"/>
          <w:szCs w:val="24"/>
        </w:rPr>
        <w:t xml:space="preserve"> Neem fietsp</w:t>
      </w:r>
      <w:r w:rsidR="00774C99" w:rsidRPr="001B6B7D">
        <w:rPr>
          <w:rFonts w:cs="Times New Roman"/>
          <w:color w:val="343434"/>
          <w:sz w:val="24"/>
          <w:szCs w:val="24"/>
        </w:rPr>
        <w:t xml:space="preserve">ont </w:t>
      </w:r>
      <w:r w:rsidR="00BC6665" w:rsidRPr="001B6B7D">
        <w:rPr>
          <w:rFonts w:cs="Times New Roman"/>
          <w:color w:val="343434"/>
          <w:sz w:val="24"/>
          <w:szCs w:val="24"/>
        </w:rPr>
        <w:t>‘D</w:t>
      </w:r>
      <w:r w:rsidR="00EA6C68" w:rsidRPr="001B6B7D">
        <w:rPr>
          <w:rFonts w:cs="Times New Roman"/>
          <w:color w:val="343434"/>
          <w:sz w:val="24"/>
          <w:szCs w:val="24"/>
        </w:rPr>
        <w:t xml:space="preserve">e </w:t>
      </w:r>
      <w:proofErr w:type="spellStart"/>
      <w:r w:rsidR="00EA6C68" w:rsidRPr="001B6B7D">
        <w:rPr>
          <w:rFonts w:cs="Times New Roman"/>
          <w:color w:val="343434"/>
          <w:sz w:val="24"/>
          <w:szCs w:val="24"/>
        </w:rPr>
        <w:t>Snoek</w:t>
      </w:r>
      <w:r w:rsidR="00774C99" w:rsidRPr="001B6B7D">
        <w:rPr>
          <w:rFonts w:cs="Times New Roman"/>
          <w:color w:val="343434"/>
          <w:sz w:val="24"/>
          <w:szCs w:val="24"/>
        </w:rPr>
        <w:t>cbears</w:t>
      </w:r>
      <w:proofErr w:type="spellEnd"/>
      <w:r w:rsidR="00BC6665" w:rsidRPr="001B6B7D">
        <w:rPr>
          <w:rFonts w:cs="Times New Roman"/>
          <w:color w:val="343434"/>
          <w:sz w:val="24"/>
          <w:szCs w:val="24"/>
        </w:rPr>
        <w:t>’</w:t>
      </w:r>
      <w:r w:rsidR="00774C99" w:rsidRPr="001B6B7D">
        <w:rPr>
          <w:rFonts w:cs="Times New Roman"/>
          <w:color w:val="343434"/>
          <w:sz w:val="24"/>
          <w:szCs w:val="24"/>
        </w:rPr>
        <w:t xml:space="preserve"> (over de </w:t>
      </w:r>
      <w:proofErr w:type="spellStart"/>
      <w:r w:rsidR="00774C99" w:rsidRPr="001B6B7D">
        <w:rPr>
          <w:rFonts w:cs="Times New Roman"/>
          <w:color w:val="343434"/>
          <w:sz w:val="24"/>
          <w:szCs w:val="24"/>
        </w:rPr>
        <w:t>Greft</w:t>
      </w:r>
      <w:proofErr w:type="spellEnd"/>
      <w:r w:rsidR="00774C99" w:rsidRPr="001B6B7D">
        <w:rPr>
          <w:rFonts w:cs="Times New Roman"/>
          <w:color w:val="343434"/>
          <w:sz w:val="24"/>
          <w:szCs w:val="24"/>
        </w:rPr>
        <w:t>)</w:t>
      </w:r>
      <w:r w:rsidR="00067D9F" w:rsidRPr="001B6B7D">
        <w:rPr>
          <w:rFonts w:cs="Times New Roman"/>
          <w:color w:val="343434"/>
          <w:sz w:val="24"/>
          <w:szCs w:val="24"/>
        </w:rPr>
        <w:t xml:space="preserve"> bij</w:t>
      </w:r>
      <w:r w:rsidR="00774C99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EA6C68" w:rsidRPr="001B6B7D">
        <w:rPr>
          <w:rFonts w:cs="Times New Roman"/>
          <w:b/>
          <w:color w:val="343434"/>
          <w:sz w:val="24"/>
          <w:szCs w:val="24"/>
        </w:rPr>
        <w:t>Sitebuor</w:t>
      </w:r>
      <w:ins w:id="39" w:author="anke zijlstra" w:date="2017-06-08T22:08:00Z">
        <w:r w:rsidR="00663FFE">
          <w:rPr>
            <w:rFonts w:cs="Times New Roman"/>
            <w:b/>
            <w:color w:val="343434"/>
            <w:sz w:val="24"/>
            <w:szCs w:val="24"/>
          </w:rPr>
          <w:t>r</w:t>
        </w:r>
      </w:ins>
      <w:r w:rsidR="00EA6C68" w:rsidRPr="001B6B7D">
        <w:rPr>
          <w:rFonts w:cs="Times New Roman"/>
          <w:b/>
          <w:color w:val="343434"/>
          <w:sz w:val="24"/>
          <w:szCs w:val="24"/>
        </w:rPr>
        <w:t>en</w:t>
      </w:r>
      <w:proofErr w:type="spellEnd"/>
      <w:r w:rsidR="00462872">
        <w:rPr>
          <w:rFonts w:cs="Times New Roman"/>
          <w:color w:val="343434"/>
          <w:sz w:val="24"/>
          <w:szCs w:val="24"/>
        </w:rPr>
        <w:t>.</w:t>
      </w:r>
      <w:r w:rsidR="00C85E2E">
        <w:rPr>
          <w:rFonts w:cs="Times New Roman"/>
          <w:color w:val="343434"/>
          <w:sz w:val="24"/>
          <w:szCs w:val="24"/>
        </w:rPr>
        <w:t xml:space="preserve"> </w:t>
      </w:r>
      <w:r w:rsidR="00462872">
        <w:rPr>
          <w:rFonts w:cs="Times New Roman"/>
          <w:color w:val="343434"/>
          <w:sz w:val="24"/>
          <w:szCs w:val="24"/>
        </w:rPr>
        <w:t>Fiets RD op een lange verharde weg</w:t>
      </w:r>
      <w:del w:id="40" w:author="anke zijlstra" w:date="2017-06-08T22:16:00Z">
        <w:r w:rsidR="00462872" w:rsidDel="00E932CF">
          <w:rPr>
            <w:rFonts w:cs="Times New Roman"/>
            <w:color w:val="343434"/>
            <w:sz w:val="24"/>
            <w:szCs w:val="24"/>
          </w:rPr>
          <w:delText xml:space="preserve">, </w:delText>
        </w:r>
        <w:commentRangeStart w:id="41"/>
        <w:r w:rsidR="00462872" w:rsidDel="00E932CF">
          <w:rPr>
            <w:rFonts w:cs="Times New Roman"/>
            <w:color w:val="343434"/>
            <w:sz w:val="24"/>
            <w:szCs w:val="24"/>
          </w:rPr>
          <w:delText>wordt schelpenpad,</w:delText>
        </w:r>
      </w:del>
      <w:r w:rsidR="00462872">
        <w:rPr>
          <w:rFonts w:cs="Times New Roman"/>
          <w:color w:val="343434"/>
          <w:sz w:val="24"/>
          <w:szCs w:val="24"/>
        </w:rPr>
        <w:t xml:space="preserve"> </w:t>
      </w:r>
      <w:commentRangeEnd w:id="41"/>
      <w:r w:rsidR="00663FFE">
        <w:rPr>
          <w:rStyle w:val="Verwijzingopmerking"/>
        </w:rPr>
        <w:commentReference w:id="41"/>
      </w:r>
      <w:r w:rsidR="00462872">
        <w:rPr>
          <w:rFonts w:cs="Times New Roman"/>
          <w:color w:val="343434"/>
          <w:sz w:val="24"/>
          <w:szCs w:val="24"/>
        </w:rPr>
        <w:t xml:space="preserve">door de weilanden. Neem </w:t>
      </w:r>
      <w:r w:rsidR="00067D9F" w:rsidRPr="001B6B7D">
        <w:rPr>
          <w:rFonts w:cs="Times New Roman"/>
          <w:color w:val="343434"/>
          <w:sz w:val="24"/>
          <w:szCs w:val="24"/>
        </w:rPr>
        <w:t>veerp</w:t>
      </w:r>
      <w:r w:rsidR="00BC6665" w:rsidRPr="001B6B7D">
        <w:rPr>
          <w:rFonts w:cs="Times New Roman"/>
          <w:color w:val="343434"/>
          <w:sz w:val="24"/>
          <w:szCs w:val="24"/>
        </w:rPr>
        <w:t>ont ‘D</w:t>
      </w:r>
      <w:r w:rsidR="00774C99" w:rsidRPr="001B6B7D">
        <w:rPr>
          <w:rFonts w:cs="Times New Roman"/>
          <w:color w:val="343434"/>
          <w:sz w:val="24"/>
          <w:szCs w:val="24"/>
        </w:rPr>
        <w:t xml:space="preserve">e </w:t>
      </w:r>
      <w:proofErr w:type="spellStart"/>
      <w:r w:rsidR="00774C99" w:rsidRPr="001B6B7D">
        <w:rPr>
          <w:rFonts w:cs="Times New Roman"/>
          <w:color w:val="343434"/>
          <w:sz w:val="24"/>
          <w:szCs w:val="24"/>
        </w:rPr>
        <w:t>Burd</w:t>
      </w:r>
      <w:proofErr w:type="spellEnd"/>
      <w:r w:rsidR="00BC6665" w:rsidRPr="001B6B7D">
        <w:rPr>
          <w:rFonts w:cs="Times New Roman"/>
          <w:color w:val="343434"/>
          <w:sz w:val="24"/>
          <w:szCs w:val="24"/>
        </w:rPr>
        <w:t>’</w:t>
      </w:r>
      <w:r w:rsidR="00774C99" w:rsidRPr="001B6B7D">
        <w:rPr>
          <w:rFonts w:cs="Times New Roman"/>
          <w:color w:val="343434"/>
          <w:sz w:val="24"/>
          <w:szCs w:val="24"/>
        </w:rPr>
        <w:t xml:space="preserve"> (</w:t>
      </w:r>
      <w:r w:rsidR="00C85E2E">
        <w:rPr>
          <w:rFonts w:cs="Times New Roman"/>
          <w:color w:val="343434"/>
          <w:sz w:val="24"/>
          <w:szCs w:val="24"/>
        </w:rPr>
        <w:t xml:space="preserve">op het gelijknamige eiland, </w:t>
      </w:r>
      <w:r w:rsidR="00774C99" w:rsidRPr="001B6B7D">
        <w:rPr>
          <w:rFonts w:cs="Times New Roman"/>
          <w:color w:val="343434"/>
          <w:sz w:val="24"/>
          <w:szCs w:val="24"/>
        </w:rPr>
        <w:t>over het Prinses Margriet Kanaal)</w:t>
      </w:r>
      <w:r w:rsidR="00067D9F" w:rsidRPr="001B6B7D">
        <w:rPr>
          <w:rFonts w:cs="Times New Roman"/>
          <w:color w:val="343434"/>
          <w:sz w:val="24"/>
          <w:szCs w:val="24"/>
        </w:rPr>
        <w:t xml:space="preserve"> bij</w:t>
      </w:r>
      <w:r w:rsidR="00774C99" w:rsidRPr="001B6B7D">
        <w:rPr>
          <w:rFonts w:cs="Times New Roman"/>
          <w:color w:val="343434"/>
          <w:sz w:val="24"/>
          <w:szCs w:val="24"/>
        </w:rPr>
        <w:t xml:space="preserve"> </w:t>
      </w:r>
      <w:r w:rsidR="00774C99" w:rsidRPr="001B6B7D">
        <w:rPr>
          <w:rFonts w:cs="Times New Roman"/>
          <w:b/>
          <w:color w:val="343434"/>
          <w:sz w:val="24"/>
          <w:szCs w:val="24"/>
        </w:rPr>
        <w:t>Grou</w:t>
      </w:r>
      <w:r w:rsidR="00462872">
        <w:rPr>
          <w:rFonts w:cs="Times New Roman"/>
          <w:color w:val="343434"/>
          <w:sz w:val="24"/>
          <w:szCs w:val="24"/>
        </w:rPr>
        <w:t>. Aan de overkant fiets je RD</w:t>
      </w:r>
      <w:r w:rsidR="00462872" w:rsidRPr="00B24EBB">
        <w:rPr>
          <w:rFonts w:cs="Times New Roman"/>
          <w:color w:val="0070C0"/>
          <w:sz w:val="24"/>
          <w:szCs w:val="24"/>
          <w:rPrChange w:id="42" w:author="Johan Groenewold" w:date="2017-06-18T19:58:00Z">
            <w:rPr>
              <w:rFonts w:cs="Times New Roman"/>
              <w:color w:val="343434"/>
              <w:sz w:val="24"/>
              <w:szCs w:val="24"/>
            </w:rPr>
          </w:rPrChange>
        </w:rPr>
        <w:t>. LA bij</w:t>
      </w:r>
      <w:ins w:id="43" w:author="Johan Groenewold" w:date="2017-06-18T20:01:00Z">
        <w:r w:rsidR="00B24EBB">
          <w:rPr>
            <w:rFonts w:cs="Times New Roman"/>
            <w:color w:val="0070C0"/>
            <w:sz w:val="24"/>
            <w:szCs w:val="24"/>
          </w:rPr>
          <w:t xml:space="preserve"> volg pont Gastvrij </w:t>
        </w:r>
        <w:proofErr w:type="spellStart"/>
        <w:r w:rsidR="00B24EBB">
          <w:rPr>
            <w:rFonts w:cs="Times New Roman"/>
            <w:color w:val="0070C0"/>
            <w:sz w:val="24"/>
            <w:szCs w:val="24"/>
          </w:rPr>
          <w:t>Grou</w:t>
        </w:r>
        <w:proofErr w:type="spellEnd"/>
        <w:r w:rsidR="00B24EBB">
          <w:rPr>
            <w:rFonts w:cs="Times New Roman"/>
            <w:color w:val="0070C0"/>
            <w:sz w:val="24"/>
            <w:szCs w:val="24"/>
          </w:rPr>
          <w:t xml:space="preserve">. Bij restaurant de Vrijheid </w:t>
        </w:r>
      </w:ins>
      <w:ins w:id="44" w:author="Johan Groenewold" w:date="2017-06-18T20:14:00Z">
        <w:r w:rsidR="00C56E20">
          <w:rPr>
            <w:rFonts w:cs="Times New Roman"/>
            <w:color w:val="0070C0"/>
            <w:sz w:val="24"/>
            <w:szCs w:val="24"/>
          </w:rPr>
          <w:t>schuin</w:t>
        </w:r>
      </w:ins>
      <w:ins w:id="45" w:author="Johan Groenewold" w:date="2017-06-18T20:01:00Z">
        <w:r w:rsidR="00B24EBB">
          <w:rPr>
            <w:rFonts w:cs="Times New Roman"/>
            <w:color w:val="0070C0"/>
            <w:sz w:val="24"/>
            <w:szCs w:val="24"/>
          </w:rPr>
          <w:t xml:space="preserve"> links over </w:t>
        </w:r>
      </w:ins>
      <w:ins w:id="46" w:author="Johan Groenewold" w:date="2017-06-18T20:15:00Z">
        <w:r w:rsidR="00C56E20">
          <w:rPr>
            <w:rFonts w:cs="Times New Roman"/>
            <w:color w:val="0070C0"/>
            <w:sz w:val="24"/>
            <w:szCs w:val="24"/>
          </w:rPr>
          <w:t>parkeerplaats</w:t>
        </w:r>
      </w:ins>
      <w:ins w:id="47" w:author="Johan Groenewold" w:date="2017-06-18T20:01:00Z">
        <w:r w:rsidR="00B24EBB">
          <w:rPr>
            <w:rFonts w:cs="Times New Roman"/>
            <w:color w:val="0070C0"/>
            <w:sz w:val="24"/>
            <w:szCs w:val="24"/>
          </w:rPr>
          <w:t xml:space="preserve"> naar de pont.</w:t>
        </w:r>
      </w:ins>
      <w:del w:id="48" w:author="Johan Groenewold" w:date="2017-06-18T19:56:00Z">
        <w:r w:rsidR="00462872" w:rsidRPr="00B24EBB" w:rsidDel="00B24EBB">
          <w:rPr>
            <w:rFonts w:cs="Times New Roman"/>
            <w:color w:val="0070C0"/>
            <w:sz w:val="24"/>
            <w:szCs w:val="24"/>
            <w:rPrChange w:id="49" w:author="Johan Groenewold" w:date="2017-06-18T19:58:00Z">
              <w:rPr>
                <w:rFonts w:cs="Times New Roman"/>
                <w:color w:val="343434"/>
                <w:sz w:val="24"/>
                <w:szCs w:val="24"/>
              </w:rPr>
            </w:rPrChange>
          </w:rPr>
          <w:delText xml:space="preserve"> </w:delText>
        </w:r>
        <w:r w:rsidR="00462872" w:rsidDel="00B24EBB">
          <w:rPr>
            <w:rFonts w:cs="Times New Roman"/>
            <w:color w:val="343434"/>
            <w:sz w:val="24"/>
            <w:szCs w:val="24"/>
          </w:rPr>
          <w:delText xml:space="preserve">Waterpark Yn’e Lijte / </w:delText>
        </w:r>
        <w:r w:rsidR="00462872" w:rsidRPr="00462872" w:rsidDel="00B24EBB">
          <w:rPr>
            <w:rFonts w:cs="Times New Roman"/>
            <w:i/>
            <w:color w:val="343434"/>
            <w:sz w:val="24"/>
            <w:szCs w:val="24"/>
          </w:rPr>
          <w:delText>Seinep</w:delText>
        </w:r>
      </w:del>
      <w:ins w:id="50" w:author="anke zijlstra" w:date="2017-06-08T22:08:00Z">
        <w:del w:id="51" w:author="Johan Groenewold" w:date="2017-06-18T19:56:00Z">
          <w:r w:rsidR="00663FFE" w:rsidDel="00B24EBB">
            <w:rPr>
              <w:rFonts w:cs="Times New Roman"/>
              <w:i/>
              <w:color w:val="343434"/>
              <w:sz w:val="24"/>
              <w:szCs w:val="24"/>
            </w:rPr>
            <w:delText>ô</w:delText>
          </w:r>
        </w:del>
      </w:ins>
      <w:del w:id="52" w:author="Johan Groenewold" w:date="2017-06-18T19:56:00Z">
        <w:r w:rsidR="00462872" w:rsidRPr="00462872" w:rsidDel="00B24EBB">
          <w:rPr>
            <w:rFonts w:cs="Times New Roman"/>
            <w:i/>
            <w:color w:val="343434"/>
            <w:sz w:val="24"/>
            <w:szCs w:val="24"/>
          </w:rPr>
          <w:delText>o</w:delText>
        </w:r>
      </w:del>
      <w:ins w:id="53" w:author="anke zijlstra" w:date="2017-06-08T22:07:00Z">
        <w:del w:id="54" w:author="Johan Groenewold" w:date="2017-06-18T19:56:00Z">
          <w:r w:rsidR="00663FFE" w:rsidDel="00B24EBB">
            <w:rPr>
              <w:rFonts w:cs="Times New Roman"/>
              <w:i/>
              <w:color w:val="343434"/>
              <w:sz w:val="24"/>
              <w:szCs w:val="24"/>
            </w:rPr>
            <w:delText>l</w:delText>
          </w:r>
        </w:del>
      </w:ins>
      <w:del w:id="55" w:author="Johan Groenewold" w:date="2017-06-18T19:56:00Z">
        <w:r w:rsidR="00462872" w:rsidRPr="00462872" w:rsidDel="00B24EBB">
          <w:rPr>
            <w:rFonts w:cs="Times New Roman"/>
            <w:i/>
            <w:color w:val="343434"/>
            <w:sz w:val="24"/>
            <w:szCs w:val="24"/>
          </w:rPr>
          <w:delText>le</w:delText>
        </w:r>
      </w:del>
      <w:r w:rsidR="00462872">
        <w:rPr>
          <w:rFonts w:cs="Times New Roman"/>
          <w:color w:val="343434"/>
          <w:sz w:val="24"/>
          <w:szCs w:val="24"/>
        </w:rPr>
        <w:t>. Hier neem je</w:t>
      </w:r>
      <w:r w:rsidR="00C85E2E" w:rsidRPr="00C85E2E">
        <w:rPr>
          <w:rFonts w:cs="Times New Roman"/>
          <w:color w:val="343434"/>
          <w:sz w:val="24"/>
          <w:szCs w:val="24"/>
        </w:rPr>
        <w:t xml:space="preserve"> de pont</w:t>
      </w:r>
      <w:r w:rsidR="00C85E2E">
        <w:rPr>
          <w:rFonts w:cs="Times New Roman"/>
          <w:b/>
          <w:color w:val="343434"/>
          <w:sz w:val="24"/>
          <w:szCs w:val="24"/>
        </w:rPr>
        <w:t xml:space="preserve"> </w:t>
      </w:r>
      <w:r w:rsidR="00C85E2E" w:rsidRPr="00C85E2E">
        <w:rPr>
          <w:rFonts w:cs="Times New Roman"/>
          <w:color w:val="343434"/>
          <w:sz w:val="24"/>
          <w:szCs w:val="24"/>
        </w:rPr>
        <w:t xml:space="preserve">‘Gastvrij </w:t>
      </w:r>
      <w:proofErr w:type="spellStart"/>
      <w:r w:rsidR="00C85E2E" w:rsidRPr="00C85E2E">
        <w:rPr>
          <w:rFonts w:cs="Times New Roman"/>
          <w:color w:val="343434"/>
          <w:sz w:val="24"/>
          <w:szCs w:val="24"/>
        </w:rPr>
        <w:t>Grou</w:t>
      </w:r>
      <w:proofErr w:type="spellEnd"/>
      <w:r w:rsidR="00C85E2E" w:rsidRPr="00C85E2E">
        <w:rPr>
          <w:rFonts w:cs="Times New Roman"/>
          <w:color w:val="343434"/>
          <w:sz w:val="24"/>
          <w:szCs w:val="24"/>
        </w:rPr>
        <w:t>’</w:t>
      </w:r>
      <w:r w:rsidR="00462872">
        <w:rPr>
          <w:rFonts w:cs="Times New Roman"/>
          <w:color w:val="343434"/>
          <w:sz w:val="24"/>
          <w:szCs w:val="24"/>
        </w:rPr>
        <w:t xml:space="preserve"> (over de </w:t>
      </w:r>
      <w:proofErr w:type="spellStart"/>
      <w:r w:rsidR="00462872">
        <w:rPr>
          <w:rFonts w:cs="Times New Roman"/>
          <w:color w:val="343434"/>
          <w:sz w:val="24"/>
          <w:szCs w:val="24"/>
        </w:rPr>
        <w:t>Rjochte</w:t>
      </w:r>
      <w:proofErr w:type="spellEnd"/>
      <w:r w:rsidR="00462872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462872">
        <w:rPr>
          <w:rFonts w:cs="Times New Roman"/>
          <w:color w:val="343434"/>
          <w:sz w:val="24"/>
          <w:szCs w:val="24"/>
        </w:rPr>
        <w:t>Grou</w:t>
      </w:r>
      <w:proofErr w:type="spellEnd"/>
      <w:r w:rsidR="00462872">
        <w:rPr>
          <w:rFonts w:cs="Times New Roman"/>
          <w:color w:val="343434"/>
          <w:sz w:val="24"/>
          <w:szCs w:val="24"/>
        </w:rPr>
        <w:t>)</w:t>
      </w:r>
      <w:r w:rsidR="00774C99" w:rsidRPr="00C85E2E">
        <w:rPr>
          <w:rFonts w:cs="Times New Roman"/>
          <w:color w:val="343434"/>
          <w:sz w:val="24"/>
          <w:szCs w:val="24"/>
        </w:rPr>
        <w:t>.</w:t>
      </w:r>
    </w:p>
    <w:p w14:paraId="4407C3D7" w14:textId="29165D29" w:rsidR="00295D6F" w:rsidRDefault="00774C99" w:rsidP="00774C99">
      <w:pPr>
        <w:widowControl w:val="0"/>
        <w:autoSpaceDE w:val="0"/>
        <w:autoSpaceDN w:val="0"/>
        <w:adjustRightInd w:val="0"/>
        <w:spacing w:after="396" w:line="240" w:lineRule="auto"/>
        <w:rPr>
          <w:ins w:id="56" w:author="Johan Groenewold" w:date="2017-06-18T20:06:00Z"/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 xml:space="preserve">6. </w:t>
      </w:r>
      <w:r w:rsidR="00067D9F" w:rsidRPr="001B6B7D">
        <w:rPr>
          <w:rFonts w:cs="Times New Roman"/>
          <w:color w:val="343434"/>
          <w:sz w:val="24"/>
          <w:szCs w:val="24"/>
        </w:rPr>
        <w:t xml:space="preserve">Aan de overkant, </w:t>
      </w:r>
      <w:r w:rsidR="00C85E2E">
        <w:rPr>
          <w:rFonts w:cs="Times New Roman"/>
          <w:color w:val="343434"/>
          <w:sz w:val="24"/>
          <w:szCs w:val="24"/>
        </w:rPr>
        <w:t xml:space="preserve">bij de </w:t>
      </w:r>
      <w:r w:rsidR="00C85E2E" w:rsidRPr="00462872">
        <w:rPr>
          <w:rFonts w:cs="Times New Roman"/>
          <w:i/>
          <w:color w:val="343434"/>
          <w:sz w:val="24"/>
          <w:szCs w:val="24"/>
        </w:rPr>
        <w:t>Hellingshaven</w:t>
      </w:r>
      <w:r w:rsidR="00C85E2E">
        <w:rPr>
          <w:rFonts w:cs="Times New Roman"/>
          <w:color w:val="343434"/>
          <w:sz w:val="24"/>
          <w:szCs w:val="24"/>
        </w:rPr>
        <w:t xml:space="preserve"> </w:t>
      </w:r>
      <w:r w:rsidRPr="001B6B7D">
        <w:rPr>
          <w:rFonts w:cs="Times New Roman"/>
          <w:color w:val="343434"/>
          <w:sz w:val="24"/>
          <w:szCs w:val="24"/>
        </w:rPr>
        <w:t xml:space="preserve">in het oude centrum van </w:t>
      </w:r>
      <w:r w:rsidRPr="001B6B7D">
        <w:rPr>
          <w:rFonts w:cs="Times New Roman"/>
          <w:b/>
          <w:color w:val="343434"/>
          <w:sz w:val="24"/>
          <w:szCs w:val="24"/>
        </w:rPr>
        <w:t>Grou</w:t>
      </w:r>
      <w:r w:rsidR="00077D75" w:rsidRPr="001B6B7D">
        <w:rPr>
          <w:rFonts w:cs="Times New Roman"/>
          <w:b/>
          <w:color w:val="343434"/>
          <w:sz w:val="24"/>
          <w:szCs w:val="24"/>
        </w:rPr>
        <w:t xml:space="preserve"> </w:t>
      </w:r>
      <w:r w:rsidR="00077D75" w:rsidRPr="001B6B7D">
        <w:rPr>
          <w:rFonts w:cs="Times New Roman"/>
          <w:color w:val="343434"/>
          <w:sz w:val="24"/>
          <w:szCs w:val="24"/>
        </w:rPr>
        <w:t xml:space="preserve">(bij Hotel Café Restaurant </w:t>
      </w:r>
      <w:proofErr w:type="spellStart"/>
      <w:r w:rsidR="00077D75" w:rsidRPr="001B6B7D">
        <w:rPr>
          <w:rFonts w:cs="Times New Roman"/>
          <w:color w:val="343434"/>
          <w:sz w:val="24"/>
          <w:szCs w:val="24"/>
        </w:rPr>
        <w:t>Oostergoo</w:t>
      </w:r>
      <w:proofErr w:type="spellEnd"/>
      <w:r w:rsidR="00077D75" w:rsidRPr="001B6B7D">
        <w:rPr>
          <w:rFonts w:cs="Times New Roman"/>
          <w:color w:val="343434"/>
          <w:sz w:val="24"/>
          <w:szCs w:val="24"/>
        </w:rPr>
        <w:t>)</w:t>
      </w:r>
      <w:r w:rsidR="00462872">
        <w:rPr>
          <w:rFonts w:cs="Times New Roman"/>
          <w:color w:val="343434"/>
          <w:sz w:val="24"/>
          <w:szCs w:val="24"/>
        </w:rPr>
        <w:t xml:space="preserve"> </w:t>
      </w:r>
      <w:r w:rsidRPr="001B6B7D">
        <w:rPr>
          <w:rFonts w:cs="Times New Roman"/>
          <w:color w:val="343434"/>
          <w:sz w:val="24"/>
          <w:szCs w:val="24"/>
        </w:rPr>
        <w:t>fiets je</w:t>
      </w:r>
      <w:ins w:id="57" w:author="Johan Groenewold" w:date="2017-06-18T20:03:00Z">
        <w:r w:rsidR="00B24EBB">
          <w:rPr>
            <w:rFonts w:cs="Times New Roman"/>
            <w:color w:val="0070C0"/>
            <w:sz w:val="24"/>
            <w:szCs w:val="24"/>
          </w:rPr>
          <w:t xml:space="preserve"> vanaf de pont LA,</w:t>
        </w:r>
      </w:ins>
      <w:ins w:id="58" w:author="Johan Groenewold" w:date="2017-06-18T20:15:00Z">
        <w:r w:rsidR="00C56E20">
          <w:rPr>
            <w:rFonts w:cs="Times New Roman"/>
            <w:color w:val="0070C0"/>
            <w:sz w:val="24"/>
            <w:szCs w:val="24"/>
          </w:rPr>
          <w:t xml:space="preserve"> weer</w:t>
        </w:r>
      </w:ins>
      <w:ins w:id="59" w:author="Johan Groenewold" w:date="2017-06-18T20:03:00Z">
        <w:r w:rsidR="00B24EBB">
          <w:rPr>
            <w:rFonts w:cs="Times New Roman"/>
            <w:color w:val="0070C0"/>
            <w:sz w:val="24"/>
            <w:szCs w:val="24"/>
          </w:rPr>
          <w:t xml:space="preserve"> LA, </w:t>
        </w:r>
      </w:ins>
      <w:ins w:id="60" w:author="Johan Groenewold" w:date="2017-06-18T20:05:00Z">
        <w:r w:rsidR="00295D6F">
          <w:rPr>
            <w:rFonts w:cs="Times New Roman"/>
            <w:color w:val="0070C0"/>
            <w:sz w:val="24"/>
            <w:szCs w:val="24"/>
          </w:rPr>
          <w:t>1</w:t>
        </w:r>
        <w:r w:rsidR="00295D6F" w:rsidRPr="00295D6F">
          <w:rPr>
            <w:rFonts w:cs="Times New Roman"/>
            <w:color w:val="0070C0"/>
            <w:sz w:val="24"/>
            <w:szCs w:val="24"/>
            <w:vertAlign w:val="superscript"/>
            <w:rPrChange w:id="61" w:author="Johan Groenewold" w:date="2017-06-18T20:05:00Z">
              <w:rPr>
                <w:rFonts w:cs="Times New Roman"/>
                <w:color w:val="0070C0"/>
                <w:sz w:val="24"/>
                <w:szCs w:val="24"/>
              </w:rPr>
            </w:rPrChange>
          </w:rPr>
          <w:t>e</w:t>
        </w:r>
      </w:ins>
      <w:ins w:id="62" w:author="Johan Groenewold" w:date="2017-06-18T20:06:00Z">
        <w:r w:rsidR="00295D6F">
          <w:rPr>
            <w:rFonts w:cs="Times New Roman"/>
            <w:color w:val="0070C0"/>
            <w:sz w:val="24"/>
            <w:szCs w:val="24"/>
            <w:vertAlign w:val="superscript"/>
          </w:rPr>
          <w:t xml:space="preserve"> </w:t>
        </w:r>
        <w:r w:rsidR="00295D6F">
          <w:rPr>
            <w:rFonts w:cs="Times New Roman"/>
            <w:color w:val="0070C0"/>
            <w:sz w:val="24"/>
            <w:szCs w:val="24"/>
          </w:rPr>
          <w:t>weg</w:t>
        </w:r>
      </w:ins>
      <w:ins w:id="63" w:author="Johan Groenewold" w:date="2017-06-18T20:05:00Z">
        <w:r w:rsidR="00295D6F">
          <w:rPr>
            <w:rFonts w:cs="Times New Roman"/>
            <w:color w:val="0070C0"/>
            <w:sz w:val="24"/>
            <w:szCs w:val="24"/>
          </w:rPr>
          <w:t xml:space="preserve"> RA</w:t>
        </w:r>
      </w:ins>
      <w:del w:id="64" w:author="Johan Groenewold" w:date="2017-06-18T20:06:00Z">
        <w:r w:rsidR="00462872" w:rsidDel="00295D6F">
          <w:rPr>
            <w:rFonts w:cs="Times New Roman"/>
            <w:color w:val="343434"/>
            <w:sz w:val="24"/>
            <w:szCs w:val="24"/>
          </w:rPr>
          <w:delText>,</w:delText>
        </w:r>
        <w:r w:rsidRPr="001B6B7D" w:rsidDel="00295D6F">
          <w:rPr>
            <w:rFonts w:cs="Times New Roman"/>
            <w:color w:val="343434"/>
            <w:sz w:val="24"/>
            <w:szCs w:val="24"/>
          </w:rPr>
          <w:delText xml:space="preserve"> via</w:delText>
        </w:r>
      </w:del>
      <w:r w:rsidRPr="001B6B7D">
        <w:rPr>
          <w:rFonts w:cs="Times New Roman"/>
          <w:color w:val="343434"/>
          <w:sz w:val="24"/>
          <w:szCs w:val="24"/>
        </w:rPr>
        <w:t xml:space="preserve"> </w:t>
      </w:r>
      <w:del w:id="65" w:author="Johan Groenewold" w:date="2017-06-18T20:06:00Z">
        <w:r w:rsidR="00462872" w:rsidDel="00295D6F">
          <w:rPr>
            <w:rFonts w:cs="Times New Roman"/>
            <w:color w:val="343434"/>
            <w:sz w:val="24"/>
            <w:szCs w:val="24"/>
          </w:rPr>
          <w:delText>de</w:delText>
        </w:r>
      </w:del>
      <w:r w:rsidR="00462872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462872" w:rsidRPr="00462872">
        <w:rPr>
          <w:rFonts w:cs="Times New Roman"/>
          <w:i/>
          <w:color w:val="343434"/>
          <w:sz w:val="24"/>
          <w:szCs w:val="24"/>
        </w:rPr>
        <w:t>Volmaweg</w:t>
      </w:r>
      <w:proofErr w:type="spellEnd"/>
      <w:r w:rsidR="00462872">
        <w:rPr>
          <w:rFonts w:cs="Times New Roman"/>
          <w:color w:val="343434"/>
          <w:sz w:val="24"/>
          <w:szCs w:val="24"/>
        </w:rPr>
        <w:t xml:space="preserve">, </w:t>
      </w:r>
    </w:p>
    <w:p w14:paraId="36BFC126" w14:textId="4FC03F95" w:rsidR="00BC6665" w:rsidRPr="001B6B7D" w:rsidRDefault="00295D6F" w:rsidP="00774C99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color w:val="343434"/>
          <w:sz w:val="24"/>
          <w:szCs w:val="24"/>
        </w:rPr>
      </w:pPr>
      <w:ins w:id="66" w:author="Johan Groenewold" w:date="2017-06-18T20:06:00Z">
        <w:r w:rsidRPr="00C56E20">
          <w:rPr>
            <w:rFonts w:cs="Times New Roman"/>
            <w:color w:val="0070C0"/>
            <w:sz w:val="24"/>
            <w:szCs w:val="24"/>
            <w:rPrChange w:id="67" w:author="Johan Groenewold" w:date="2017-06-18T20:15:00Z">
              <w:rPr>
                <w:rFonts w:cs="Times New Roman"/>
                <w:color w:val="343434"/>
                <w:sz w:val="24"/>
                <w:szCs w:val="24"/>
              </w:rPr>
            </w:rPrChange>
          </w:rPr>
          <w:t>LA</w:t>
        </w:r>
        <w:r>
          <w:rPr>
            <w:rFonts w:cs="Times New Roman"/>
            <w:color w:val="343434"/>
            <w:sz w:val="24"/>
            <w:szCs w:val="24"/>
          </w:rPr>
          <w:t xml:space="preserve"> </w:t>
        </w:r>
      </w:ins>
      <w:r w:rsidR="00462872" w:rsidRPr="00462872">
        <w:rPr>
          <w:rFonts w:cs="Times New Roman"/>
          <w:i/>
          <w:color w:val="343434"/>
          <w:sz w:val="24"/>
          <w:szCs w:val="24"/>
        </w:rPr>
        <w:t>Gedempte Haven</w:t>
      </w:r>
      <w:r w:rsidR="00462872">
        <w:rPr>
          <w:rFonts w:cs="Times New Roman"/>
          <w:color w:val="343434"/>
          <w:sz w:val="24"/>
          <w:szCs w:val="24"/>
        </w:rPr>
        <w:t>,</w:t>
      </w:r>
      <w:ins w:id="68" w:author="Johan Groenewold" w:date="2017-06-18T20:07:00Z">
        <w:r>
          <w:rPr>
            <w:rFonts w:cs="Times New Roman"/>
            <w:color w:val="343434"/>
            <w:sz w:val="24"/>
            <w:szCs w:val="24"/>
          </w:rPr>
          <w:t xml:space="preserve"> </w:t>
        </w:r>
        <w:r w:rsidRPr="00C56E20">
          <w:rPr>
            <w:rFonts w:cs="Times New Roman"/>
            <w:color w:val="0070C0"/>
            <w:sz w:val="24"/>
            <w:szCs w:val="24"/>
            <w:rPrChange w:id="69" w:author="Johan Groenewold" w:date="2017-06-18T20:15:00Z">
              <w:rPr>
                <w:rFonts w:cs="Times New Roman"/>
                <w:color w:val="343434"/>
                <w:sz w:val="24"/>
                <w:szCs w:val="24"/>
              </w:rPr>
            </w:rPrChange>
          </w:rPr>
          <w:t>op kruispunt RA</w:t>
        </w:r>
      </w:ins>
      <w:r w:rsidR="00462872" w:rsidRPr="00C56E20">
        <w:rPr>
          <w:rFonts w:cs="Times New Roman"/>
          <w:color w:val="0070C0"/>
          <w:sz w:val="24"/>
          <w:szCs w:val="24"/>
          <w:rPrChange w:id="70" w:author="Johan Groenewold" w:date="2017-06-18T20:15:00Z">
            <w:rPr>
              <w:rFonts w:cs="Times New Roman"/>
              <w:color w:val="343434"/>
              <w:sz w:val="24"/>
              <w:szCs w:val="24"/>
            </w:rPr>
          </w:rPrChange>
        </w:rPr>
        <w:t xml:space="preserve"> </w:t>
      </w:r>
      <w:r w:rsidR="00462872" w:rsidRPr="00462872">
        <w:rPr>
          <w:rFonts w:cs="Times New Roman"/>
          <w:i/>
          <w:color w:val="343434"/>
          <w:sz w:val="24"/>
          <w:szCs w:val="24"/>
        </w:rPr>
        <w:t>Parkstraat</w:t>
      </w:r>
      <w:r w:rsidR="00462872">
        <w:rPr>
          <w:rFonts w:cs="Times New Roman"/>
          <w:color w:val="343434"/>
          <w:sz w:val="24"/>
          <w:szCs w:val="24"/>
        </w:rPr>
        <w:t xml:space="preserve"> en </w:t>
      </w:r>
      <w:r w:rsidR="00774C99" w:rsidRPr="001B6B7D">
        <w:rPr>
          <w:rFonts w:cs="Times New Roman"/>
          <w:color w:val="343434"/>
          <w:sz w:val="24"/>
          <w:szCs w:val="24"/>
        </w:rPr>
        <w:t xml:space="preserve">de </w:t>
      </w:r>
      <w:r w:rsidR="00067D9F" w:rsidRPr="001B6B7D">
        <w:rPr>
          <w:rFonts w:cs="Times New Roman"/>
          <w:i/>
          <w:color w:val="343434"/>
          <w:sz w:val="24"/>
          <w:szCs w:val="24"/>
        </w:rPr>
        <w:t>Stationsweg</w:t>
      </w:r>
      <w:r w:rsidR="00462872">
        <w:rPr>
          <w:rFonts w:cs="Times New Roman"/>
          <w:color w:val="343434"/>
          <w:sz w:val="24"/>
          <w:szCs w:val="24"/>
        </w:rPr>
        <w:t xml:space="preserve">, </w:t>
      </w:r>
      <w:r w:rsidR="00774C99" w:rsidRPr="001B6B7D">
        <w:rPr>
          <w:rFonts w:cs="Times New Roman"/>
          <w:color w:val="343434"/>
          <w:sz w:val="24"/>
          <w:szCs w:val="24"/>
        </w:rPr>
        <w:t>terug naar Start.</w:t>
      </w:r>
    </w:p>
    <w:p w14:paraId="1B1AD22C" w14:textId="0FC5EA72" w:rsidR="00774C99" w:rsidRPr="001B6B7D" w:rsidRDefault="00774C99" w:rsidP="00774C99">
      <w:pPr>
        <w:widowControl w:val="0"/>
        <w:autoSpaceDE w:val="0"/>
        <w:autoSpaceDN w:val="0"/>
        <w:adjustRightInd w:val="0"/>
        <w:spacing w:after="396" w:line="240" w:lineRule="auto"/>
        <w:rPr>
          <w:b/>
          <w:sz w:val="24"/>
          <w:szCs w:val="24"/>
        </w:rPr>
      </w:pPr>
      <w:r w:rsidRPr="001B6B7D">
        <w:rPr>
          <w:rFonts w:cs="Times New Roman"/>
          <w:b/>
          <w:color w:val="343434"/>
          <w:sz w:val="24"/>
          <w:szCs w:val="24"/>
          <w:highlight w:val="yellow"/>
        </w:rPr>
        <w:t>Pontinformatie 2017:</w:t>
      </w:r>
    </w:p>
    <w:p w14:paraId="202B7497" w14:textId="381E2D5F" w:rsidR="007E3C39" w:rsidRPr="001B6B7D" w:rsidRDefault="00774C99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szCs w:val="24"/>
        </w:rPr>
      </w:pPr>
      <w:r w:rsidRPr="001B6B7D">
        <w:rPr>
          <w:rFonts w:asciiTheme="minorHAnsi" w:hAnsiTheme="minorHAnsi"/>
          <w:szCs w:val="24"/>
        </w:rPr>
        <w:lastRenderedPageBreak/>
        <w:t xml:space="preserve">Let op: de vaartijden verschillen per pont, </w:t>
      </w:r>
      <w:r w:rsidR="00BB297B" w:rsidRPr="001B6B7D">
        <w:rPr>
          <w:rFonts w:asciiTheme="minorHAnsi" w:hAnsiTheme="minorHAnsi"/>
          <w:szCs w:val="24"/>
        </w:rPr>
        <w:t xml:space="preserve">per dag </w:t>
      </w:r>
      <w:r w:rsidR="001B6B7D" w:rsidRPr="001B6B7D">
        <w:rPr>
          <w:rFonts w:asciiTheme="minorHAnsi" w:hAnsiTheme="minorHAnsi"/>
          <w:szCs w:val="24"/>
        </w:rPr>
        <w:t>é</w:t>
      </w:r>
      <w:r w:rsidRPr="001B6B7D">
        <w:rPr>
          <w:rFonts w:asciiTheme="minorHAnsi" w:hAnsiTheme="minorHAnsi"/>
          <w:szCs w:val="24"/>
        </w:rPr>
        <w:t>n per seizoen.</w:t>
      </w:r>
      <w:r w:rsidR="00BC6665" w:rsidRPr="001B6B7D">
        <w:rPr>
          <w:rFonts w:asciiTheme="minorHAnsi" w:hAnsiTheme="minorHAnsi"/>
          <w:szCs w:val="24"/>
        </w:rPr>
        <w:t xml:space="preserve"> Het tarief per overzetting varieert van EURO 1</w:t>
      </w:r>
      <w:r w:rsidR="00BB297B" w:rsidRPr="001B6B7D">
        <w:rPr>
          <w:rFonts w:asciiTheme="minorHAnsi" w:hAnsiTheme="minorHAnsi"/>
          <w:szCs w:val="24"/>
        </w:rPr>
        <w:t>.- / 1.</w:t>
      </w:r>
      <w:r w:rsidR="00BC6665" w:rsidRPr="001B6B7D">
        <w:rPr>
          <w:rFonts w:asciiTheme="minorHAnsi" w:hAnsiTheme="minorHAnsi"/>
          <w:szCs w:val="24"/>
        </w:rPr>
        <w:t>60 p.p..</w:t>
      </w:r>
    </w:p>
    <w:p w14:paraId="2ECD0FDD" w14:textId="77777777" w:rsidR="001B6B7D" w:rsidRPr="001B6B7D" w:rsidRDefault="001B6B7D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b/>
          <w:szCs w:val="24"/>
        </w:rPr>
      </w:pPr>
    </w:p>
    <w:p w14:paraId="15507351" w14:textId="37C7503D" w:rsidR="00067D9F" w:rsidRPr="001B6B7D" w:rsidRDefault="00067D9F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szCs w:val="24"/>
        </w:rPr>
      </w:pPr>
      <w:r w:rsidRPr="001B6B7D">
        <w:rPr>
          <w:rFonts w:asciiTheme="minorHAnsi" w:hAnsiTheme="minorHAnsi"/>
          <w:b/>
          <w:szCs w:val="24"/>
        </w:rPr>
        <w:t>Meer informatie?</w:t>
      </w:r>
      <w:r w:rsidRPr="001B6B7D">
        <w:rPr>
          <w:rFonts w:asciiTheme="minorHAnsi" w:hAnsiTheme="minorHAnsi"/>
          <w:szCs w:val="24"/>
        </w:rPr>
        <w:t xml:space="preserve"> Kijk op: </w:t>
      </w:r>
      <w:r w:rsidRPr="001B6B7D">
        <w:rPr>
          <w:rFonts w:asciiTheme="minorHAnsi" w:hAnsiTheme="minorHAnsi"/>
          <w:i/>
          <w:szCs w:val="24"/>
        </w:rPr>
        <w:t>grouaktief.nl</w:t>
      </w:r>
      <w:r w:rsidR="005C0C64">
        <w:rPr>
          <w:rFonts w:asciiTheme="minorHAnsi" w:hAnsiTheme="minorHAnsi"/>
          <w:szCs w:val="24"/>
        </w:rPr>
        <w:t xml:space="preserve"> (De 8 van Grou).</w:t>
      </w:r>
    </w:p>
    <w:p w14:paraId="585D8AE0" w14:textId="77777777" w:rsidR="00D0171B" w:rsidRPr="001B6B7D" w:rsidRDefault="00D0171B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szCs w:val="24"/>
        </w:rPr>
      </w:pPr>
    </w:p>
    <w:p w14:paraId="17A58FFD" w14:textId="4591A3DE" w:rsidR="00D0171B" w:rsidRPr="001B6B7D" w:rsidRDefault="00D0171B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b/>
          <w:szCs w:val="24"/>
        </w:rPr>
      </w:pPr>
      <w:r w:rsidRPr="001B6B7D">
        <w:rPr>
          <w:rFonts w:asciiTheme="minorHAnsi" w:hAnsiTheme="minorHAnsi"/>
          <w:b/>
          <w:szCs w:val="24"/>
          <w:highlight w:val="yellow"/>
        </w:rPr>
        <w:t>Horeca:</w:t>
      </w:r>
    </w:p>
    <w:p w14:paraId="7F485602" w14:textId="77777777" w:rsidR="00D0171B" w:rsidRPr="001B6B7D" w:rsidRDefault="00D0171B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b/>
          <w:szCs w:val="24"/>
        </w:rPr>
      </w:pPr>
    </w:p>
    <w:p w14:paraId="15188D2E" w14:textId="19D86E2D" w:rsidR="00D0171B" w:rsidRPr="001B6B7D" w:rsidRDefault="0028497B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szCs w:val="24"/>
        </w:rPr>
      </w:pPr>
      <w:r w:rsidRPr="001B6B7D">
        <w:rPr>
          <w:rFonts w:asciiTheme="minorHAnsi" w:hAnsiTheme="minorHAnsi"/>
          <w:b/>
          <w:szCs w:val="24"/>
        </w:rPr>
        <w:t xml:space="preserve">A. </w:t>
      </w:r>
      <w:r w:rsidR="00702AC4" w:rsidRPr="001B6B7D">
        <w:rPr>
          <w:rFonts w:asciiTheme="minorHAnsi" w:hAnsiTheme="minorHAnsi"/>
          <w:szCs w:val="24"/>
        </w:rPr>
        <w:t xml:space="preserve">Hotel Restaurant </w:t>
      </w:r>
      <w:proofErr w:type="spellStart"/>
      <w:r w:rsidR="00D0171B" w:rsidRPr="001B6B7D">
        <w:rPr>
          <w:rFonts w:asciiTheme="minorHAnsi" w:hAnsiTheme="minorHAnsi"/>
          <w:szCs w:val="24"/>
        </w:rPr>
        <w:t>Princenhof</w:t>
      </w:r>
      <w:proofErr w:type="spellEnd"/>
      <w:r w:rsidR="00702AC4" w:rsidRPr="001B6B7D">
        <w:rPr>
          <w:rFonts w:asciiTheme="minorHAnsi" w:hAnsiTheme="minorHAnsi"/>
          <w:szCs w:val="24"/>
        </w:rPr>
        <w:t xml:space="preserve"> /</w:t>
      </w:r>
      <w:r w:rsidR="00702AC4" w:rsidRPr="001B6B7D">
        <w:rPr>
          <w:rFonts w:asciiTheme="minorHAnsi" w:hAnsiTheme="minorHAnsi"/>
          <w:b/>
          <w:szCs w:val="24"/>
        </w:rPr>
        <w:t xml:space="preserve"> B. </w:t>
      </w:r>
      <w:r w:rsidR="001B5D51" w:rsidRPr="001B6B7D">
        <w:rPr>
          <w:rFonts w:asciiTheme="minorHAnsi" w:hAnsiTheme="minorHAnsi"/>
          <w:szCs w:val="24"/>
        </w:rPr>
        <w:t xml:space="preserve">Hotel </w:t>
      </w:r>
      <w:r w:rsidR="00C56B13" w:rsidRPr="001B6B7D">
        <w:rPr>
          <w:rFonts w:asciiTheme="minorHAnsi" w:hAnsiTheme="minorHAnsi"/>
          <w:szCs w:val="24"/>
        </w:rPr>
        <w:t>Café</w:t>
      </w:r>
      <w:r w:rsidR="001B5D51" w:rsidRPr="001B6B7D">
        <w:rPr>
          <w:rFonts w:asciiTheme="minorHAnsi" w:hAnsiTheme="minorHAnsi"/>
          <w:szCs w:val="24"/>
        </w:rPr>
        <w:t xml:space="preserve"> Restaurant Oostergoo /</w:t>
      </w:r>
      <w:r w:rsidR="001B5D51" w:rsidRPr="001B6B7D">
        <w:rPr>
          <w:rFonts w:asciiTheme="minorHAnsi" w:hAnsiTheme="minorHAnsi"/>
          <w:b/>
          <w:szCs w:val="24"/>
        </w:rPr>
        <w:t xml:space="preserve"> C. </w:t>
      </w:r>
      <w:r w:rsidR="001B5D51" w:rsidRPr="001B6B7D">
        <w:rPr>
          <w:rFonts w:asciiTheme="minorHAnsi" w:hAnsiTheme="minorHAnsi"/>
          <w:szCs w:val="24"/>
        </w:rPr>
        <w:t>Het Theehuis</w:t>
      </w:r>
    </w:p>
    <w:p w14:paraId="3283E0CD" w14:textId="77777777" w:rsidR="00067D9F" w:rsidRPr="001B6B7D" w:rsidRDefault="00067D9F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szCs w:val="24"/>
          <w:highlight w:val="yellow"/>
        </w:rPr>
      </w:pPr>
    </w:p>
    <w:p w14:paraId="48D1F896" w14:textId="77777777" w:rsidR="00D61647" w:rsidRPr="001B6B7D" w:rsidRDefault="00D61647" w:rsidP="00D0171B">
      <w:pPr>
        <w:rPr>
          <w:rFonts w:cs="Times New Roman"/>
          <w:color w:val="343434"/>
          <w:sz w:val="24"/>
          <w:szCs w:val="24"/>
          <w:highlight w:val="yellow"/>
        </w:rPr>
      </w:pPr>
    </w:p>
    <w:p w14:paraId="65713E63" w14:textId="77777777" w:rsidR="00D61647" w:rsidRPr="001B6B7D" w:rsidRDefault="00D61647" w:rsidP="00D0171B">
      <w:pPr>
        <w:rPr>
          <w:rFonts w:cs="Times New Roman"/>
          <w:color w:val="343434"/>
          <w:sz w:val="24"/>
          <w:szCs w:val="24"/>
          <w:highlight w:val="yellow"/>
        </w:rPr>
      </w:pPr>
    </w:p>
    <w:p w14:paraId="06DFA483" w14:textId="201802DA" w:rsidR="00D0171B" w:rsidRPr="001B6B7D" w:rsidRDefault="00D0171B" w:rsidP="00D0171B">
      <w:pPr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  <w:highlight w:val="yellow"/>
        </w:rPr>
        <w:t>B. FIETSROUTE GROU</w:t>
      </w:r>
    </w:p>
    <w:p w14:paraId="4CB6E911" w14:textId="77777777" w:rsidR="00D0171B" w:rsidRPr="001B6B7D" w:rsidRDefault="00D0171B" w:rsidP="00D0171B">
      <w:pPr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>Startpunt: NS Station Grou</w:t>
      </w:r>
    </w:p>
    <w:p w14:paraId="706835BE" w14:textId="77777777" w:rsidR="00D0171B" w:rsidRPr="001B6B7D" w:rsidRDefault="00D0171B" w:rsidP="00D0171B">
      <w:pPr>
        <w:rPr>
          <w:rFonts w:cs="Times New Roman"/>
          <w:b/>
          <w:sz w:val="24"/>
          <w:szCs w:val="24"/>
        </w:rPr>
      </w:pPr>
      <w:r w:rsidRPr="001B6B7D">
        <w:rPr>
          <w:rFonts w:cs="Times New Roman"/>
          <w:b/>
          <w:sz w:val="24"/>
          <w:szCs w:val="24"/>
        </w:rPr>
        <w:t>(tekst)</w:t>
      </w:r>
    </w:p>
    <w:p w14:paraId="41B19EEE" w14:textId="5DF82857" w:rsidR="004C693B" w:rsidRPr="001B6B7D" w:rsidRDefault="00D0171B" w:rsidP="00D0171B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 xml:space="preserve">1. Bij NS-station </w:t>
      </w:r>
      <w:proofErr w:type="spellStart"/>
      <w:r w:rsidRPr="001B6B7D">
        <w:rPr>
          <w:rFonts w:cs="Times New Roman"/>
          <w:color w:val="343434"/>
          <w:sz w:val="24"/>
          <w:szCs w:val="24"/>
        </w:rPr>
        <w:t>Grou</w:t>
      </w:r>
      <w:proofErr w:type="spellEnd"/>
      <w:r w:rsidRPr="001B6B7D">
        <w:rPr>
          <w:rFonts w:cs="Times New Roman"/>
          <w:color w:val="343434"/>
          <w:sz w:val="24"/>
          <w:szCs w:val="24"/>
        </w:rPr>
        <w:t xml:space="preserve"> RA, </w:t>
      </w:r>
      <w:proofErr w:type="spellStart"/>
      <w:r w:rsidRPr="001B6B7D">
        <w:rPr>
          <w:rFonts w:cs="Times New Roman"/>
          <w:i/>
          <w:color w:val="343434"/>
          <w:sz w:val="24"/>
          <w:szCs w:val="24"/>
        </w:rPr>
        <w:t>Reinerswei</w:t>
      </w:r>
      <w:proofErr w:type="spellEnd"/>
      <w:r w:rsidRPr="001B6B7D">
        <w:rPr>
          <w:rFonts w:cs="Times New Roman"/>
          <w:i/>
          <w:color w:val="343434"/>
          <w:sz w:val="24"/>
          <w:szCs w:val="24"/>
        </w:rPr>
        <w:t xml:space="preserve"> </w:t>
      </w:r>
      <w:r w:rsidRPr="001B6B7D">
        <w:rPr>
          <w:rFonts w:cs="Times New Roman"/>
          <w:color w:val="343434"/>
          <w:sz w:val="24"/>
          <w:szCs w:val="24"/>
        </w:rPr>
        <w:t>op</w:t>
      </w:r>
      <w:r w:rsidR="004C693B" w:rsidRPr="001B6B7D">
        <w:rPr>
          <w:rFonts w:cs="Times New Roman"/>
          <w:color w:val="343434"/>
          <w:sz w:val="24"/>
          <w:szCs w:val="24"/>
        </w:rPr>
        <w:t xml:space="preserve"> (onder A32 door)</w:t>
      </w:r>
      <w:r w:rsidRPr="001B6B7D">
        <w:rPr>
          <w:rFonts w:cs="Times New Roman"/>
          <w:color w:val="343434"/>
          <w:sz w:val="24"/>
          <w:szCs w:val="24"/>
        </w:rPr>
        <w:t xml:space="preserve">, later </w:t>
      </w:r>
      <w:r w:rsidRPr="001B6B7D">
        <w:rPr>
          <w:rFonts w:cs="Times New Roman"/>
          <w:i/>
          <w:color w:val="343434"/>
          <w:sz w:val="24"/>
          <w:szCs w:val="24"/>
        </w:rPr>
        <w:t>Stationsweg</w:t>
      </w:r>
      <w:r w:rsidR="004C693B" w:rsidRPr="001B6B7D">
        <w:rPr>
          <w:rFonts w:cs="Times New Roman"/>
          <w:color w:val="343434"/>
          <w:sz w:val="24"/>
          <w:szCs w:val="24"/>
        </w:rPr>
        <w:t>.</w:t>
      </w:r>
      <w:ins w:id="71" w:author="Johan Groenewold" w:date="2017-06-18T20:12:00Z">
        <w:r w:rsidR="00EF4FE8">
          <w:rPr>
            <w:rFonts w:cs="Times New Roman"/>
            <w:color w:val="0070C0"/>
            <w:sz w:val="24"/>
            <w:szCs w:val="24"/>
          </w:rPr>
          <w:t xml:space="preserve"> Op rotonde RA en</w:t>
        </w:r>
      </w:ins>
      <w:r w:rsidR="004C693B" w:rsidRPr="001B6B7D">
        <w:rPr>
          <w:rFonts w:cs="Times New Roman"/>
          <w:color w:val="343434"/>
          <w:sz w:val="24"/>
          <w:szCs w:val="24"/>
        </w:rPr>
        <w:t xml:space="preserve"> </w:t>
      </w:r>
      <w:ins w:id="72" w:author="Johan Groenewold" w:date="2017-06-18T20:12:00Z">
        <w:r w:rsidR="00EF4FE8">
          <w:rPr>
            <w:rFonts w:cs="Times New Roman"/>
            <w:color w:val="343434"/>
            <w:sz w:val="24"/>
            <w:szCs w:val="24"/>
          </w:rPr>
          <w:t>e</w:t>
        </w:r>
      </w:ins>
      <w:del w:id="73" w:author="Johan Groenewold" w:date="2017-06-18T20:12:00Z">
        <w:r w:rsidR="004C693B" w:rsidRPr="001B6B7D" w:rsidDel="00EF4FE8">
          <w:rPr>
            <w:rFonts w:cs="Times New Roman"/>
            <w:color w:val="343434"/>
            <w:sz w:val="24"/>
            <w:szCs w:val="24"/>
          </w:rPr>
          <w:delText>E</w:delText>
        </w:r>
      </w:del>
      <w:r w:rsidR="004C693B" w:rsidRPr="001B6B7D">
        <w:rPr>
          <w:rFonts w:cs="Times New Roman"/>
          <w:color w:val="343434"/>
          <w:sz w:val="24"/>
          <w:szCs w:val="24"/>
        </w:rPr>
        <w:t>erste weg RA,</w:t>
      </w:r>
      <w:r w:rsidRPr="001B6B7D">
        <w:rPr>
          <w:rFonts w:cs="Times New Roman"/>
          <w:color w:val="343434"/>
          <w:sz w:val="24"/>
          <w:szCs w:val="24"/>
        </w:rPr>
        <w:t xml:space="preserve">  </w:t>
      </w:r>
      <w:del w:id="74" w:author="anke zijlstra" w:date="2017-06-08T22:18:00Z">
        <w:r w:rsidR="004C693B" w:rsidRPr="001B6B7D" w:rsidDel="00E932CF">
          <w:rPr>
            <w:rFonts w:cs="Times New Roman"/>
            <w:i/>
            <w:color w:val="343434"/>
            <w:sz w:val="24"/>
            <w:szCs w:val="24"/>
          </w:rPr>
          <w:delText xml:space="preserve">J.W. </w:delText>
        </w:r>
      </w:del>
      <w:proofErr w:type="spellStart"/>
      <w:r w:rsidR="004C693B" w:rsidRPr="001B6B7D">
        <w:rPr>
          <w:rFonts w:cs="Times New Roman"/>
          <w:i/>
          <w:color w:val="343434"/>
          <w:sz w:val="24"/>
          <w:szCs w:val="24"/>
        </w:rPr>
        <w:t>Burstumerd</w:t>
      </w:r>
      <w:ins w:id="75" w:author="anke zijlstra" w:date="2017-06-08T22:31:00Z">
        <w:r w:rsidR="00DD553F">
          <w:rPr>
            <w:rFonts w:cs="Times New Roman"/>
            <w:i/>
            <w:color w:val="343434"/>
            <w:sz w:val="24"/>
            <w:szCs w:val="24"/>
          </w:rPr>
          <w:t>y</w:t>
        </w:r>
      </w:ins>
      <w:del w:id="76" w:author="anke zijlstra" w:date="2017-06-08T22:31:00Z">
        <w:r w:rsidR="004C693B" w:rsidRPr="001B6B7D" w:rsidDel="00DD553F">
          <w:rPr>
            <w:rFonts w:cs="Times New Roman"/>
            <w:i/>
            <w:color w:val="343434"/>
            <w:sz w:val="24"/>
            <w:szCs w:val="24"/>
          </w:rPr>
          <w:delText>ij</w:delText>
        </w:r>
      </w:del>
      <w:r w:rsidR="004C693B" w:rsidRPr="001B6B7D">
        <w:rPr>
          <w:rFonts w:cs="Times New Roman"/>
          <w:i/>
          <w:color w:val="343434"/>
          <w:sz w:val="24"/>
          <w:szCs w:val="24"/>
        </w:rPr>
        <w:t>k</w:t>
      </w:r>
      <w:proofErr w:type="spellEnd"/>
      <w:r w:rsidR="004C693B" w:rsidRPr="001B6B7D">
        <w:rPr>
          <w:rFonts w:cs="Times New Roman"/>
          <w:i/>
          <w:color w:val="343434"/>
          <w:sz w:val="24"/>
          <w:szCs w:val="24"/>
        </w:rPr>
        <w:t xml:space="preserve"> </w:t>
      </w:r>
      <w:r w:rsidR="00462872" w:rsidRPr="00462872">
        <w:rPr>
          <w:rFonts w:cs="Times New Roman"/>
          <w:color w:val="343434"/>
          <w:sz w:val="24"/>
          <w:szCs w:val="24"/>
        </w:rPr>
        <w:t>op</w:t>
      </w:r>
      <w:r w:rsidR="00462872">
        <w:rPr>
          <w:rFonts w:cs="Times New Roman"/>
          <w:i/>
          <w:color w:val="343434"/>
          <w:sz w:val="24"/>
          <w:szCs w:val="24"/>
        </w:rPr>
        <w:t xml:space="preserve"> </w:t>
      </w:r>
      <w:r w:rsidR="004C693B" w:rsidRPr="001B6B7D">
        <w:rPr>
          <w:rFonts w:cs="Times New Roman"/>
          <w:color w:val="343434"/>
          <w:sz w:val="24"/>
          <w:szCs w:val="24"/>
        </w:rPr>
        <w:t xml:space="preserve">(KP45). </w:t>
      </w:r>
    </w:p>
    <w:p w14:paraId="68E29AE7" w14:textId="7DC55AD8" w:rsidR="00D0171B" w:rsidRPr="00C56E20" w:rsidRDefault="004C693B" w:rsidP="00D0171B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>2. Volg KP46-42-23</w:t>
      </w:r>
      <w:r w:rsidR="00D0171B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D0171B"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="00D0171B" w:rsidRPr="001B6B7D">
        <w:rPr>
          <w:rFonts w:cs="Times New Roman"/>
          <w:color w:val="343434"/>
          <w:sz w:val="24"/>
          <w:szCs w:val="24"/>
        </w:rPr>
        <w:t>.</w:t>
      </w:r>
      <w:r w:rsidR="00D0171B" w:rsidRPr="001B6B7D">
        <w:rPr>
          <w:rFonts w:cs="Times New Roman"/>
          <w:i/>
          <w:color w:val="343434"/>
          <w:sz w:val="24"/>
          <w:szCs w:val="24"/>
        </w:rPr>
        <w:t xml:space="preserve"> </w:t>
      </w:r>
      <w:r w:rsidRPr="001B6B7D">
        <w:rPr>
          <w:rFonts w:cs="Times New Roman"/>
          <w:b/>
          <w:color w:val="343434"/>
          <w:sz w:val="24"/>
          <w:szCs w:val="24"/>
        </w:rPr>
        <w:t>Akkrum</w:t>
      </w:r>
      <w:r w:rsidR="00D0171B" w:rsidRPr="001B6B7D">
        <w:rPr>
          <w:rFonts w:cs="Times New Roman"/>
          <w:color w:val="343434"/>
          <w:sz w:val="24"/>
          <w:szCs w:val="24"/>
        </w:rPr>
        <w:t>.</w:t>
      </w:r>
      <w:r w:rsidRPr="001B6B7D">
        <w:rPr>
          <w:rFonts w:cs="Times New Roman"/>
          <w:color w:val="343434"/>
          <w:sz w:val="24"/>
          <w:szCs w:val="24"/>
        </w:rPr>
        <w:t xml:space="preserve"> Daarna KP22</w:t>
      </w:r>
      <w:ins w:id="77" w:author="Johan Groenewold" w:date="2017-06-18T20:17:00Z">
        <w:r w:rsidR="00C56E20">
          <w:rPr>
            <w:rFonts w:cs="Times New Roman"/>
            <w:color w:val="0070C0"/>
            <w:sz w:val="24"/>
            <w:szCs w:val="24"/>
          </w:rPr>
          <w:t>-43</w:t>
        </w:r>
      </w:ins>
      <w:r w:rsidR="00177CA1" w:rsidRPr="001B6B7D">
        <w:rPr>
          <w:rFonts w:cs="Times New Roman"/>
          <w:color w:val="343434"/>
          <w:sz w:val="24"/>
          <w:szCs w:val="24"/>
        </w:rPr>
        <w:t xml:space="preserve"> </w:t>
      </w:r>
      <w:proofErr w:type="spellStart"/>
      <w:r w:rsidR="00177CA1" w:rsidRPr="001B6B7D">
        <w:rPr>
          <w:rFonts w:cs="Times New Roman"/>
          <w:color w:val="343434"/>
          <w:sz w:val="24"/>
          <w:szCs w:val="24"/>
        </w:rPr>
        <w:t>ri</w:t>
      </w:r>
      <w:proofErr w:type="spellEnd"/>
      <w:r w:rsidR="00177CA1" w:rsidRPr="001B6B7D">
        <w:rPr>
          <w:rFonts w:cs="Times New Roman"/>
          <w:color w:val="343434"/>
          <w:sz w:val="24"/>
          <w:szCs w:val="24"/>
        </w:rPr>
        <w:t xml:space="preserve">. </w:t>
      </w:r>
      <w:proofErr w:type="spellStart"/>
      <w:r w:rsidR="00177CA1" w:rsidRPr="001B6B7D">
        <w:rPr>
          <w:rFonts w:cs="Times New Roman"/>
          <w:b/>
          <w:color w:val="343434"/>
          <w:sz w:val="24"/>
          <w:szCs w:val="24"/>
        </w:rPr>
        <w:t>Terherne</w:t>
      </w:r>
      <w:proofErr w:type="spellEnd"/>
      <w:r w:rsidR="00177CA1" w:rsidRPr="001B6B7D">
        <w:rPr>
          <w:rFonts w:cs="Times New Roman"/>
          <w:b/>
          <w:color w:val="343434"/>
          <w:sz w:val="24"/>
          <w:szCs w:val="24"/>
        </w:rPr>
        <w:t xml:space="preserve">. </w:t>
      </w:r>
      <w:r w:rsidR="00177CA1" w:rsidRPr="001B6B7D">
        <w:rPr>
          <w:rFonts w:cs="Times New Roman"/>
          <w:color w:val="343434"/>
          <w:sz w:val="24"/>
          <w:szCs w:val="24"/>
        </w:rPr>
        <w:t xml:space="preserve">Als je het dorp </w:t>
      </w:r>
      <w:r w:rsidR="00804BE1">
        <w:rPr>
          <w:rFonts w:cs="Times New Roman"/>
          <w:color w:val="343434"/>
          <w:sz w:val="24"/>
          <w:szCs w:val="24"/>
        </w:rPr>
        <w:t xml:space="preserve">over de brug </w:t>
      </w:r>
      <w:r w:rsidR="003A4FED" w:rsidRPr="001B6B7D">
        <w:rPr>
          <w:rFonts w:cs="Times New Roman"/>
          <w:color w:val="343434"/>
          <w:sz w:val="24"/>
          <w:szCs w:val="24"/>
        </w:rPr>
        <w:t>binnen fietst</w:t>
      </w:r>
      <w:r w:rsidR="00177CA1" w:rsidRPr="001B6B7D">
        <w:rPr>
          <w:rFonts w:cs="Times New Roman"/>
          <w:color w:val="343434"/>
          <w:sz w:val="24"/>
          <w:szCs w:val="24"/>
        </w:rPr>
        <w:t xml:space="preserve"> sla je </w:t>
      </w:r>
      <w:r w:rsidR="003A4FED">
        <w:rPr>
          <w:rFonts w:cs="Times New Roman"/>
          <w:color w:val="343434"/>
          <w:sz w:val="24"/>
          <w:szCs w:val="24"/>
        </w:rPr>
        <w:t xml:space="preserve">voor het plein </w:t>
      </w:r>
      <w:r w:rsidR="00177CA1" w:rsidRPr="001B6B7D">
        <w:rPr>
          <w:rFonts w:cs="Times New Roman"/>
          <w:color w:val="343434"/>
          <w:sz w:val="24"/>
          <w:szCs w:val="24"/>
        </w:rPr>
        <w:t>RA ri.</w:t>
      </w:r>
      <w:ins w:id="78" w:author="Johan Groenewold" w:date="2017-06-18T20:18:00Z">
        <w:r w:rsidR="00C56E20" w:rsidRPr="00C56E20">
          <w:rPr>
            <w:rFonts w:cs="Times New Roman"/>
            <w:color w:val="0070C0"/>
            <w:sz w:val="24"/>
            <w:szCs w:val="24"/>
            <w:rPrChange w:id="79" w:author="Johan Groenewold" w:date="2017-06-18T20:18:00Z">
              <w:rPr>
                <w:rFonts w:cs="Times New Roman"/>
                <w:color w:val="343434"/>
                <w:sz w:val="24"/>
                <w:szCs w:val="24"/>
              </w:rPr>
            </w:rPrChange>
          </w:rPr>
          <w:t>KP</w:t>
        </w:r>
      </w:ins>
      <w:ins w:id="80" w:author="Johan Groenewold" w:date="2017-06-18T20:17:00Z">
        <w:r w:rsidR="00C56E20" w:rsidRPr="00C56E20">
          <w:rPr>
            <w:rFonts w:cs="Times New Roman"/>
            <w:color w:val="0070C0"/>
            <w:sz w:val="24"/>
            <w:szCs w:val="24"/>
            <w:rPrChange w:id="81" w:author="Johan Groenewold" w:date="2017-06-18T20:18:00Z">
              <w:rPr>
                <w:rFonts w:cs="Times New Roman"/>
                <w:color w:val="343434"/>
                <w:sz w:val="24"/>
                <w:szCs w:val="24"/>
              </w:rPr>
            </w:rPrChange>
          </w:rPr>
          <w:t>43</w:t>
        </w:r>
      </w:ins>
      <w:ins w:id="82" w:author="Johan Groenewold" w:date="2017-06-18T20:19:00Z">
        <w:r w:rsidR="00C56E20">
          <w:rPr>
            <w:rFonts w:cs="Times New Roman"/>
            <w:color w:val="0070C0"/>
            <w:sz w:val="24"/>
            <w:szCs w:val="24"/>
          </w:rPr>
          <w:t xml:space="preserve"> naar</w:t>
        </w:r>
      </w:ins>
      <w:r w:rsidR="00177CA1" w:rsidRPr="00C56E20">
        <w:rPr>
          <w:rFonts w:cs="Times New Roman"/>
          <w:color w:val="0070C0"/>
          <w:sz w:val="24"/>
          <w:szCs w:val="24"/>
          <w:rPrChange w:id="83" w:author="Johan Groenewold" w:date="2017-06-18T20:18:00Z">
            <w:rPr>
              <w:rFonts w:cs="Times New Roman"/>
              <w:color w:val="343434"/>
              <w:sz w:val="24"/>
              <w:szCs w:val="24"/>
            </w:rPr>
          </w:rPrChange>
        </w:rPr>
        <w:t xml:space="preserve"> </w:t>
      </w:r>
      <w:ins w:id="84" w:author="Johan Groenewold" w:date="2017-06-18T20:19:00Z">
        <w:r w:rsidR="00C56E20" w:rsidRPr="00C56E20">
          <w:rPr>
            <w:rFonts w:cs="Times New Roman"/>
            <w:color w:val="0070C0"/>
            <w:sz w:val="24"/>
            <w:szCs w:val="24"/>
            <w:rPrChange w:id="85" w:author="Johan Groenewold" w:date="2017-06-18T20:19:00Z">
              <w:rPr>
                <w:rFonts w:cs="Times New Roman"/>
                <w:color w:val="343434"/>
                <w:sz w:val="24"/>
                <w:szCs w:val="24"/>
              </w:rPr>
            </w:rPrChange>
          </w:rPr>
          <w:t>de pont</w:t>
        </w:r>
      </w:ins>
      <w:del w:id="86" w:author="Johan Groenewold" w:date="2017-06-18T20:19:00Z">
        <w:r w:rsidR="00177CA1" w:rsidRPr="00C56E20" w:rsidDel="00C56E20">
          <w:rPr>
            <w:rFonts w:cs="Times New Roman"/>
            <w:color w:val="0070C0"/>
            <w:sz w:val="24"/>
            <w:szCs w:val="24"/>
            <w:rPrChange w:id="87" w:author="Johan Groenewold" w:date="2017-06-18T20:19:00Z">
              <w:rPr>
                <w:rFonts w:cs="Times New Roman"/>
                <w:color w:val="343434"/>
                <w:sz w:val="24"/>
                <w:szCs w:val="24"/>
              </w:rPr>
            </w:rPrChange>
          </w:rPr>
          <w:delText>Sluis Terherne</w:delText>
        </w:r>
      </w:del>
      <w:r w:rsidR="00177CA1" w:rsidRPr="00C56E20">
        <w:rPr>
          <w:rFonts w:cs="Times New Roman"/>
          <w:color w:val="0070C0"/>
          <w:sz w:val="24"/>
          <w:szCs w:val="24"/>
          <w:rPrChange w:id="88" w:author="Johan Groenewold" w:date="2017-06-18T20:19:00Z">
            <w:rPr>
              <w:rFonts w:cs="Times New Roman"/>
              <w:color w:val="343434"/>
              <w:sz w:val="24"/>
              <w:szCs w:val="24"/>
            </w:rPr>
          </w:rPrChange>
        </w:rPr>
        <w:t xml:space="preserve"> </w:t>
      </w:r>
      <w:ins w:id="89" w:author="Johan Groenewold" w:date="2017-06-18T20:18:00Z">
        <w:r w:rsidR="00C56E20">
          <w:rPr>
            <w:rFonts w:cs="Times New Roman"/>
            <w:color w:val="343434"/>
            <w:sz w:val="24"/>
            <w:szCs w:val="24"/>
          </w:rPr>
          <w:t>.</w:t>
        </w:r>
      </w:ins>
      <w:del w:id="90" w:author="Johan Groenewold" w:date="2017-06-18T20:18:00Z">
        <w:r w:rsidR="00177CA1" w:rsidRPr="001B6B7D" w:rsidDel="00C56E20">
          <w:rPr>
            <w:rFonts w:cs="Times New Roman"/>
            <w:color w:val="343434"/>
            <w:sz w:val="24"/>
            <w:szCs w:val="24"/>
            <w:highlight w:val="yellow"/>
          </w:rPr>
          <w:delText>(</w:delText>
        </w:r>
        <w:r w:rsidR="003A4FED" w:rsidDel="00C56E20">
          <w:rPr>
            <w:rFonts w:cs="Times New Roman"/>
            <w:color w:val="343434"/>
            <w:sz w:val="24"/>
            <w:szCs w:val="24"/>
            <w:highlight w:val="yellow"/>
          </w:rPr>
          <w:delText xml:space="preserve">check </w:delText>
        </w:r>
        <w:r w:rsidR="00177CA1" w:rsidRPr="001B6B7D" w:rsidDel="00C56E20">
          <w:rPr>
            <w:rFonts w:cs="Times New Roman"/>
            <w:color w:val="343434"/>
            <w:sz w:val="24"/>
            <w:szCs w:val="24"/>
            <w:highlight w:val="yellow"/>
          </w:rPr>
          <w:delText>n</w:delText>
        </w:r>
        <w:r w:rsidR="000B2CD5" w:rsidRPr="001B6B7D" w:rsidDel="00C56E20">
          <w:rPr>
            <w:rFonts w:cs="Times New Roman"/>
            <w:color w:val="343434"/>
            <w:sz w:val="24"/>
            <w:szCs w:val="24"/>
            <w:highlight w:val="yellow"/>
          </w:rPr>
          <w:delText xml:space="preserve">ieuw </w:delText>
        </w:r>
        <w:commentRangeStart w:id="91"/>
        <w:r w:rsidR="000B2CD5" w:rsidRPr="001B6B7D" w:rsidDel="00C56E20">
          <w:rPr>
            <w:rFonts w:cs="Times New Roman"/>
            <w:color w:val="343434"/>
            <w:sz w:val="24"/>
            <w:szCs w:val="24"/>
            <w:highlight w:val="yellow"/>
          </w:rPr>
          <w:delText>KP</w:delText>
        </w:r>
        <w:r w:rsidR="00177CA1" w:rsidRPr="001B6B7D" w:rsidDel="00C56E20">
          <w:rPr>
            <w:rFonts w:cs="Times New Roman"/>
            <w:color w:val="343434"/>
            <w:sz w:val="24"/>
            <w:szCs w:val="24"/>
            <w:highlight w:val="yellow"/>
          </w:rPr>
          <w:delText>43</w:delText>
        </w:r>
        <w:commentRangeEnd w:id="91"/>
        <w:r w:rsidR="00E932CF" w:rsidDel="00C56E20">
          <w:rPr>
            <w:rStyle w:val="Verwijzingopmerking"/>
          </w:rPr>
          <w:commentReference w:id="91"/>
        </w:r>
        <w:r w:rsidR="000B2CD5" w:rsidRPr="001B6B7D" w:rsidDel="00C56E20">
          <w:rPr>
            <w:rFonts w:cs="Times New Roman"/>
            <w:color w:val="343434"/>
            <w:sz w:val="24"/>
            <w:szCs w:val="24"/>
            <w:highlight w:val="yellow"/>
          </w:rPr>
          <w:delText>?</w:delText>
        </w:r>
        <w:r w:rsidR="00177CA1" w:rsidRPr="001B6B7D" w:rsidDel="00C56E20">
          <w:rPr>
            <w:rFonts w:cs="Times New Roman"/>
            <w:color w:val="343434"/>
            <w:sz w:val="24"/>
            <w:szCs w:val="24"/>
            <w:highlight w:val="yellow"/>
          </w:rPr>
          <w:delText>)</w:delText>
        </w:r>
        <w:r w:rsidR="00177CA1" w:rsidRPr="001B6B7D" w:rsidDel="00C56E20">
          <w:rPr>
            <w:rFonts w:cs="Times New Roman"/>
            <w:color w:val="343434"/>
            <w:sz w:val="24"/>
            <w:szCs w:val="24"/>
          </w:rPr>
          <w:delText>.</w:delText>
        </w:r>
        <w:r w:rsidR="000B2CD5" w:rsidRPr="001B6B7D" w:rsidDel="00C56E20">
          <w:rPr>
            <w:rFonts w:cs="Times New Roman"/>
            <w:color w:val="343434"/>
            <w:sz w:val="24"/>
            <w:szCs w:val="24"/>
          </w:rPr>
          <w:delText xml:space="preserve"> </w:delText>
        </w:r>
      </w:del>
      <w:r w:rsidR="000B2CD5" w:rsidRPr="001B6B7D">
        <w:rPr>
          <w:rFonts w:cs="Times New Roman"/>
          <w:color w:val="343434"/>
          <w:sz w:val="24"/>
          <w:szCs w:val="24"/>
        </w:rPr>
        <w:t>Neem hier de ni</w:t>
      </w:r>
      <w:r w:rsidR="0096201D" w:rsidRPr="001B6B7D">
        <w:rPr>
          <w:rFonts w:cs="Times New Roman"/>
          <w:color w:val="343434"/>
          <w:sz w:val="24"/>
          <w:szCs w:val="24"/>
        </w:rPr>
        <w:t xml:space="preserve">euwe pont </w:t>
      </w:r>
      <w:proofErr w:type="spellStart"/>
      <w:ins w:id="92" w:author="anke zijlstra" w:date="2017-06-08T22:19:00Z">
        <w:r w:rsidR="00E932CF">
          <w:rPr>
            <w:rFonts w:cs="Times New Roman"/>
            <w:color w:val="343434"/>
            <w:sz w:val="24"/>
            <w:szCs w:val="24"/>
          </w:rPr>
          <w:t>Fietsa</w:t>
        </w:r>
        <w:proofErr w:type="spellEnd"/>
        <w:r w:rsidR="00E932CF">
          <w:rPr>
            <w:rFonts w:cs="Times New Roman"/>
            <w:color w:val="343434"/>
            <w:sz w:val="24"/>
            <w:szCs w:val="24"/>
          </w:rPr>
          <w:t xml:space="preserve"> Versa </w:t>
        </w:r>
      </w:ins>
      <w:r w:rsidR="0096201D" w:rsidRPr="001B6B7D">
        <w:rPr>
          <w:rFonts w:cs="Times New Roman"/>
          <w:color w:val="343434"/>
          <w:sz w:val="24"/>
          <w:szCs w:val="24"/>
        </w:rPr>
        <w:t>(v.a.</w:t>
      </w:r>
      <w:r w:rsidR="000B2CD5" w:rsidRPr="001B6B7D">
        <w:rPr>
          <w:rFonts w:cs="Times New Roman"/>
          <w:color w:val="343434"/>
          <w:sz w:val="24"/>
          <w:szCs w:val="24"/>
        </w:rPr>
        <w:t xml:space="preserve"> </w:t>
      </w:r>
      <w:r w:rsidR="003A4FED">
        <w:rPr>
          <w:rFonts w:cs="Times New Roman"/>
          <w:color w:val="343434"/>
          <w:sz w:val="24"/>
          <w:szCs w:val="24"/>
        </w:rPr>
        <w:t xml:space="preserve">juni </w:t>
      </w:r>
      <w:r w:rsidR="000B2CD5" w:rsidRPr="001B6B7D">
        <w:rPr>
          <w:rFonts w:cs="Times New Roman"/>
          <w:color w:val="343434"/>
          <w:sz w:val="24"/>
          <w:szCs w:val="24"/>
        </w:rPr>
        <w:t>20</w:t>
      </w:r>
      <w:r w:rsidR="003A4FED">
        <w:rPr>
          <w:rFonts w:cs="Times New Roman"/>
          <w:color w:val="343434"/>
          <w:sz w:val="24"/>
          <w:szCs w:val="24"/>
        </w:rPr>
        <w:t xml:space="preserve">16), over het P.M. kanaal, naar </w:t>
      </w:r>
      <w:commentRangeStart w:id="93"/>
      <w:del w:id="94" w:author="Johan Groenewold" w:date="2017-06-18T20:19:00Z">
        <w:r w:rsidR="000B2CD5" w:rsidRPr="00C56E20" w:rsidDel="00C56E20">
          <w:rPr>
            <w:rFonts w:cs="Times New Roman"/>
            <w:color w:val="0070C0"/>
            <w:sz w:val="24"/>
            <w:szCs w:val="24"/>
            <w:rPrChange w:id="95" w:author="Johan Groenewold" w:date="2017-06-18T20:20:00Z">
              <w:rPr>
                <w:rFonts w:cs="Times New Roman"/>
                <w:color w:val="343434"/>
                <w:sz w:val="24"/>
                <w:szCs w:val="24"/>
              </w:rPr>
            </w:rPrChange>
          </w:rPr>
          <w:delText xml:space="preserve">KP19 </w:delText>
        </w:r>
      </w:del>
      <w:ins w:id="96" w:author="Johan Groenewold" w:date="2017-06-18T20:19:00Z">
        <w:r w:rsidR="00C56E20" w:rsidRPr="00C56E20">
          <w:rPr>
            <w:rFonts w:cs="Times New Roman"/>
            <w:color w:val="0070C0"/>
            <w:sz w:val="24"/>
            <w:szCs w:val="24"/>
            <w:rPrChange w:id="97" w:author="Johan Groenewold" w:date="2017-06-18T20:20:00Z">
              <w:rPr>
                <w:rFonts w:cs="Times New Roman"/>
                <w:color w:val="343434"/>
                <w:sz w:val="24"/>
                <w:szCs w:val="24"/>
              </w:rPr>
            </w:rPrChange>
          </w:rPr>
          <w:t>KP42</w:t>
        </w:r>
        <w:r w:rsidR="00C56E20">
          <w:rPr>
            <w:rFonts w:cs="Times New Roman"/>
            <w:color w:val="343434"/>
            <w:sz w:val="24"/>
            <w:szCs w:val="24"/>
          </w:rPr>
          <w:t>-</w:t>
        </w:r>
        <w:r w:rsidR="00C56E20" w:rsidRPr="00C56E20">
          <w:rPr>
            <w:rFonts w:cs="Times New Roman"/>
            <w:color w:val="0070C0"/>
            <w:sz w:val="24"/>
            <w:szCs w:val="24"/>
            <w:rPrChange w:id="98" w:author="Johan Groenewold" w:date="2017-06-18T20:20:00Z">
              <w:rPr>
                <w:rFonts w:cs="Times New Roman"/>
                <w:color w:val="343434"/>
                <w:sz w:val="24"/>
                <w:szCs w:val="24"/>
              </w:rPr>
            </w:rPrChange>
          </w:rPr>
          <w:t>KP 19</w:t>
        </w:r>
      </w:ins>
      <w:ins w:id="99" w:author="Johan Groenewold" w:date="2017-06-18T20:20:00Z">
        <w:r w:rsidR="00C56E20">
          <w:rPr>
            <w:rFonts w:cs="Times New Roman"/>
            <w:color w:val="343434"/>
            <w:sz w:val="24"/>
            <w:szCs w:val="24"/>
          </w:rPr>
          <w:t>.</w:t>
        </w:r>
      </w:ins>
      <w:del w:id="100" w:author="Johan Groenewold" w:date="2017-06-18T20:20:00Z">
        <w:r w:rsidR="000B2CD5" w:rsidRPr="00C56E20" w:rsidDel="00C56E20">
          <w:rPr>
            <w:rFonts w:cs="Times New Roman"/>
            <w:color w:val="343434"/>
            <w:sz w:val="24"/>
            <w:szCs w:val="24"/>
            <w:rPrChange w:id="101" w:author="Johan Groenewold" w:date="2017-06-18T20:20:00Z">
              <w:rPr>
                <w:rFonts w:cs="Times New Roman"/>
                <w:color w:val="343434"/>
                <w:sz w:val="24"/>
                <w:szCs w:val="24"/>
                <w:highlight w:val="yellow"/>
              </w:rPr>
            </w:rPrChange>
          </w:rPr>
          <w:delText>(</w:delText>
        </w:r>
        <w:commentRangeEnd w:id="93"/>
        <w:r w:rsidR="00E932CF" w:rsidRPr="00C56E20" w:rsidDel="00C56E20">
          <w:rPr>
            <w:rFonts w:cs="Times New Roman"/>
            <w:color w:val="343434"/>
            <w:sz w:val="24"/>
            <w:szCs w:val="24"/>
            <w:rPrChange w:id="102" w:author="Johan Groenewold" w:date="2017-06-18T20:20:00Z">
              <w:rPr>
                <w:rStyle w:val="Verwijzingopmerking"/>
              </w:rPr>
            </w:rPrChange>
          </w:rPr>
          <w:commentReference w:id="93"/>
        </w:r>
        <w:r w:rsidR="003A4FED" w:rsidRPr="00C56E20" w:rsidDel="00C56E20">
          <w:rPr>
            <w:rFonts w:cs="Times New Roman"/>
            <w:color w:val="343434"/>
            <w:sz w:val="24"/>
            <w:szCs w:val="24"/>
            <w:rPrChange w:id="103" w:author="Johan Groenewold" w:date="2017-06-18T20:20:00Z">
              <w:rPr>
                <w:rFonts w:cs="Times New Roman"/>
                <w:color w:val="343434"/>
                <w:sz w:val="24"/>
                <w:szCs w:val="24"/>
                <w:highlight w:val="yellow"/>
              </w:rPr>
            </w:rPrChange>
          </w:rPr>
          <w:delText xml:space="preserve">check </w:delText>
        </w:r>
        <w:commentRangeStart w:id="104"/>
        <w:r w:rsidR="0096201D" w:rsidRPr="00C56E20" w:rsidDel="00C56E20">
          <w:rPr>
            <w:rFonts w:cs="Times New Roman"/>
            <w:color w:val="343434"/>
            <w:sz w:val="24"/>
            <w:szCs w:val="24"/>
            <w:rPrChange w:id="105" w:author="Johan Groenewold" w:date="2017-06-18T20:20:00Z">
              <w:rPr>
                <w:rFonts w:cs="Times New Roman"/>
                <w:color w:val="343434"/>
                <w:sz w:val="24"/>
                <w:szCs w:val="24"/>
                <w:highlight w:val="yellow"/>
              </w:rPr>
            </w:rPrChange>
          </w:rPr>
          <w:delText>nieuw</w:delText>
        </w:r>
        <w:commentRangeEnd w:id="104"/>
        <w:r w:rsidR="00E932CF" w:rsidRPr="00C56E20" w:rsidDel="00C56E20">
          <w:rPr>
            <w:rFonts w:cs="Times New Roman"/>
            <w:color w:val="343434"/>
            <w:sz w:val="24"/>
            <w:szCs w:val="24"/>
            <w:rPrChange w:id="106" w:author="Johan Groenewold" w:date="2017-06-18T20:20:00Z">
              <w:rPr>
                <w:rStyle w:val="Verwijzingopmerking"/>
              </w:rPr>
            </w:rPrChange>
          </w:rPr>
          <w:commentReference w:id="104"/>
        </w:r>
        <w:r w:rsidR="0096201D" w:rsidRPr="00C56E20" w:rsidDel="00C56E20">
          <w:rPr>
            <w:rFonts w:cs="Times New Roman"/>
            <w:color w:val="343434"/>
            <w:sz w:val="24"/>
            <w:szCs w:val="24"/>
            <w:rPrChange w:id="107" w:author="Johan Groenewold" w:date="2017-06-18T20:20:00Z">
              <w:rPr>
                <w:rFonts w:cs="Times New Roman"/>
                <w:color w:val="343434"/>
                <w:sz w:val="24"/>
                <w:szCs w:val="24"/>
                <w:highlight w:val="yellow"/>
              </w:rPr>
            </w:rPrChange>
          </w:rPr>
          <w:delText xml:space="preserve"> KP</w:delText>
        </w:r>
        <w:r w:rsidR="000B2CD5" w:rsidRPr="00C56E20" w:rsidDel="00C56E20">
          <w:rPr>
            <w:rFonts w:cs="Times New Roman"/>
            <w:color w:val="343434"/>
            <w:sz w:val="24"/>
            <w:szCs w:val="24"/>
            <w:rPrChange w:id="108" w:author="Johan Groenewold" w:date="2017-06-18T20:20:00Z">
              <w:rPr>
                <w:rFonts w:cs="Times New Roman"/>
                <w:color w:val="343434"/>
                <w:sz w:val="24"/>
                <w:szCs w:val="24"/>
                <w:highlight w:val="yellow"/>
              </w:rPr>
            </w:rPrChange>
          </w:rPr>
          <w:delText>43?).</w:delText>
        </w:r>
      </w:del>
    </w:p>
    <w:p w14:paraId="17FDBD9E" w14:textId="173B0CC7" w:rsidR="000B2CD5" w:rsidRPr="001B6B7D" w:rsidRDefault="000B2CD5" w:rsidP="00D0171B">
      <w:pPr>
        <w:widowControl w:val="0"/>
        <w:autoSpaceDE w:val="0"/>
        <w:autoSpaceDN w:val="0"/>
        <w:adjustRightInd w:val="0"/>
        <w:spacing w:after="396" w:line="240" w:lineRule="auto"/>
        <w:rPr>
          <w:rFonts w:cs="Times New Roman"/>
          <w:color w:val="343434"/>
          <w:sz w:val="24"/>
          <w:szCs w:val="24"/>
        </w:rPr>
      </w:pPr>
      <w:r w:rsidRPr="001B6B7D">
        <w:rPr>
          <w:rFonts w:cs="Times New Roman"/>
          <w:color w:val="343434"/>
          <w:sz w:val="24"/>
          <w:szCs w:val="24"/>
        </w:rPr>
        <w:t xml:space="preserve">3. </w:t>
      </w:r>
      <w:commentRangeStart w:id="109"/>
      <w:r w:rsidRPr="001B6B7D">
        <w:rPr>
          <w:rFonts w:cs="Times New Roman"/>
          <w:color w:val="FF0000"/>
          <w:sz w:val="24"/>
          <w:szCs w:val="24"/>
        </w:rPr>
        <w:t>Routeverkorting: bij KP19 RA naar KP</w:t>
      </w:r>
      <w:r w:rsidR="00155825" w:rsidRPr="001B6B7D">
        <w:rPr>
          <w:rFonts w:cs="Times New Roman"/>
          <w:color w:val="FF0000"/>
          <w:sz w:val="24"/>
          <w:szCs w:val="24"/>
        </w:rPr>
        <w:t>20-28-29.</w:t>
      </w:r>
      <w:r w:rsidR="00155825" w:rsidRPr="001B6B7D">
        <w:rPr>
          <w:rFonts w:cs="Times New Roman"/>
          <w:color w:val="343434"/>
          <w:sz w:val="24"/>
          <w:szCs w:val="24"/>
        </w:rPr>
        <w:t xml:space="preserve"> </w:t>
      </w:r>
      <w:r w:rsidR="00155825" w:rsidRPr="001B6B7D">
        <w:rPr>
          <w:rFonts w:cs="Times New Roman"/>
          <w:color w:val="FF0000"/>
          <w:sz w:val="24"/>
          <w:szCs w:val="24"/>
        </w:rPr>
        <w:t>Terug naar Start</w:t>
      </w:r>
      <w:commentRangeEnd w:id="109"/>
      <w:r w:rsidR="00E932CF">
        <w:rPr>
          <w:rStyle w:val="Verwijzingopmerking"/>
        </w:rPr>
        <w:commentReference w:id="109"/>
      </w:r>
      <w:r w:rsidR="00155825" w:rsidRPr="001B6B7D">
        <w:rPr>
          <w:rFonts w:cs="Times New Roman"/>
          <w:color w:val="FF0000"/>
          <w:sz w:val="24"/>
          <w:szCs w:val="24"/>
        </w:rPr>
        <w:t>.</w:t>
      </w:r>
      <w:r w:rsidR="00155825" w:rsidRPr="001B6B7D">
        <w:rPr>
          <w:rFonts w:cs="Times New Roman"/>
          <w:color w:val="343434"/>
          <w:sz w:val="24"/>
          <w:szCs w:val="24"/>
        </w:rPr>
        <w:t xml:space="preserve"> Lange route:</w:t>
      </w:r>
      <w:r w:rsidR="0096201D" w:rsidRPr="001B6B7D">
        <w:rPr>
          <w:rFonts w:cs="Times New Roman"/>
          <w:color w:val="343434"/>
          <w:sz w:val="24"/>
          <w:szCs w:val="24"/>
        </w:rPr>
        <w:t xml:space="preserve"> Vanaf KP19 naar KP57-56-17-</w:t>
      </w:r>
      <w:ins w:id="110" w:author="Johan Groenewold" w:date="2017-06-18T20:21:00Z">
        <w:r w:rsidR="00C56E20" w:rsidRPr="00C56E20">
          <w:rPr>
            <w:rFonts w:cs="Times New Roman"/>
            <w:color w:val="0070C0"/>
            <w:sz w:val="24"/>
            <w:szCs w:val="24"/>
            <w:rPrChange w:id="111" w:author="Johan Groenewold" w:date="2017-06-18T20:21:00Z">
              <w:rPr>
                <w:rFonts w:cs="Times New Roman"/>
                <w:color w:val="343434"/>
                <w:sz w:val="24"/>
                <w:szCs w:val="24"/>
              </w:rPr>
            </w:rPrChange>
          </w:rPr>
          <w:t>18, RA ri.24</w:t>
        </w:r>
        <w:r w:rsidR="00C56E20">
          <w:rPr>
            <w:rFonts w:cs="Times New Roman"/>
            <w:color w:val="343434"/>
            <w:sz w:val="24"/>
            <w:szCs w:val="24"/>
          </w:rPr>
          <w:t>-</w:t>
        </w:r>
      </w:ins>
      <w:r w:rsidR="0096201D" w:rsidRPr="001B6B7D">
        <w:rPr>
          <w:rFonts w:cs="Times New Roman"/>
          <w:color w:val="343434"/>
          <w:sz w:val="24"/>
          <w:szCs w:val="24"/>
        </w:rPr>
        <w:t>26-29</w:t>
      </w:r>
      <w:r w:rsidR="00415D61">
        <w:rPr>
          <w:rFonts w:cs="Times New Roman"/>
          <w:color w:val="343434"/>
          <w:sz w:val="24"/>
          <w:szCs w:val="24"/>
        </w:rPr>
        <w:t>-45</w:t>
      </w:r>
      <w:r w:rsidR="0096201D" w:rsidRPr="001B6B7D">
        <w:rPr>
          <w:rFonts w:cs="Times New Roman"/>
          <w:color w:val="343434"/>
          <w:sz w:val="24"/>
          <w:szCs w:val="24"/>
        </w:rPr>
        <w:t>. Terug naar Start.</w:t>
      </w:r>
    </w:p>
    <w:p w14:paraId="2A449677" w14:textId="779387F3" w:rsidR="00177CA1" w:rsidRPr="001B6B7D" w:rsidRDefault="00177CA1" w:rsidP="00177CA1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b/>
          <w:szCs w:val="24"/>
        </w:rPr>
      </w:pPr>
      <w:r w:rsidRPr="001B6B7D">
        <w:rPr>
          <w:rFonts w:asciiTheme="minorHAnsi" w:hAnsiTheme="minorHAnsi"/>
          <w:b/>
          <w:szCs w:val="24"/>
        </w:rPr>
        <w:t>Horeca</w:t>
      </w:r>
      <w:r w:rsidR="00614282" w:rsidRPr="001B6B7D">
        <w:rPr>
          <w:rFonts w:asciiTheme="minorHAnsi" w:hAnsiTheme="minorHAnsi"/>
          <w:b/>
          <w:szCs w:val="24"/>
        </w:rPr>
        <w:t xml:space="preserve"> (</w:t>
      </w:r>
      <w:proofErr w:type="spellStart"/>
      <w:r w:rsidR="00614282" w:rsidRPr="001B6B7D">
        <w:rPr>
          <w:rFonts w:asciiTheme="minorHAnsi" w:hAnsiTheme="minorHAnsi"/>
          <w:b/>
          <w:szCs w:val="24"/>
        </w:rPr>
        <w:t>Terherne</w:t>
      </w:r>
      <w:proofErr w:type="spellEnd"/>
      <w:r w:rsidR="00614282" w:rsidRPr="001B6B7D">
        <w:rPr>
          <w:rFonts w:asciiTheme="minorHAnsi" w:hAnsiTheme="minorHAnsi"/>
          <w:b/>
          <w:szCs w:val="24"/>
        </w:rPr>
        <w:t>)</w:t>
      </w:r>
      <w:r w:rsidRPr="001B6B7D">
        <w:rPr>
          <w:rFonts w:asciiTheme="minorHAnsi" w:hAnsiTheme="minorHAnsi"/>
          <w:b/>
          <w:szCs w:val="24"/>
        </w:rPr>
        <w:t>:</w:t>
      </w:r>
    </w:p>
    <w:p w14:paraId="244D1FF6" w14:textId="77777777" w:rsidR="00177CA1" w:rsidRPr="001B6B7D" w:rsidRDefault="00177CA1" w:rsidP="00177CA1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b/>
          <w:szCs w:val="24"/>
        </w:rPr>
      </w:pPr>
    </w:p>
    <w:p w14:paraId="45FD8783" w14:textId="35044ECE" w:rsidR="00177CA1" w:rsidRPr="001B6B7D" w:rsidRDefault="00177CA1" w:rsidP="00177CA1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szCs w:val="24"/>
        </w:rPr>
      </w:pPr>
      <w:r w:rsidRPr="001B6B7D">
        <w:rPr>
          <w:rFonts w:asciiTheme="minorHAnsi" w:hAnsiTheme="minorHAnsi"/>
          <w:b/>
          <w:szCs w:val="24"/>
        </w:rPr>
        <w:t xml:space="preserve">A. </w:t>
      </w:r>
      <w:proofErr w:type="spellStart"/>
      <w:r w:rsidRPr="001B6B7D">
        <w:rPr>
          <w:rFonts w:asciiTheme="minorHAnsi" w:hAnsiTheme="minorHAnsi"/>
          <w:szCs w:val="24"/>
        </w:rPr>
        <w:t>Harbour</w:t>
      </w:r>
      <w:proofErr w:type="spellEnd"/>
      <w:r w:rsidRPr="001B6B7D">
        <w:rPr>
          <w:rFonts w:asciiTheme="minorHAnsi" w:hAnsiTheme="minorHAnsi"/>
          <w:szCs w:val="24"/>
        </w:rPr>
        <w:t xml:space="preserve"> Club /</w:t>
      </w:r>
      <w:r w:rsidRPr="001B6B7D">
        <w:rPr>
          <w:rFonts w:asciiTheme="minorHAnsi" w:hAnsiTheme="minorHAnsi"/>
          <w:b/>
          <w:szCs w:val="24"/>
        </w:rPr>
        <w:t xml:space="preserve"> B. </w:t>
      </w:r>
      <w:r w:rsidR="00AF2D9A" w:rsidRPr="001B6B7D">
        <w:rPr>
          <w:rFonts w:asciiTheme="minorHAnsi" w:hAnsiTheme="minorHAnsi"/>
          <w:szCs w:val="24"/>
        </w:rPr>
        <w:t xml:space="preserve">Restaurant </w:t>
      </w:r>
      <w:r w:rsidR="00614282" w:rsidRPr="001B6B7D">
        <w:rPr>
          <w:rFonts w:asciiTheme="minorHAnsi" w:hAnsiTheme="minorHAnsi"/>
          <w:szCs w:val="24"/>
        </w:rPr>
        <w:t>De Gouden Leeuw</w:t>
      </w:r>
      <w:r w:rsidRPr="001B6B7D">
        <w:rPr>
          <w:rFonts w:asciiTheme="minorHAnsi" w:hAnsiTheme="minorHAnsi"/>
          <w:szCs w:val="24"/>
        </w:rPr>
        <w:t xml:space="preserve"> /</w:t>
      </w:r>
      <w:r w:rsidRPr="001B6B7D">
        <w:rPr>
          <w:rFonts w:asciiTheme="minorHAnsi" w:hAnsiTheme="minorHAnsi"/>
          <w:b/>
          <w:szCs w:val="24"/>
        </w:rPr>
        <w:t xml:space="preserve"> C. </w:t>
      </w:r>
      <w:r w:rsidR="00614282" w:rsidRPr="001B6B7D">
        <w:rPr>
          <w:rFonts w:asciiTheme="minorHAnsi" w:hAnsiTheme="minorHAnsi"/>
          <w:szCs w:val="24"/>
        </w:rPr>
        <w:t>Eetcafé ’</w:t>
      </w:r>
      <w:r w:rsidRPr="001B6B7D">
        <w:rPr>
          <w:rFonts w:asciiTheme="minorHAnsi" w:hAnsiTheme="minorHAnsi"/>
          <w:szCs w:val="24"/>
        </w:rPr>
        <w:t>t Far</w:t>
      </w:r>
      <w:r w:rsidR="00614282" w:rsidRPr="001B6B7D">
        <w:rPr>
          <w:rFonts w:asciiTheme="minorHAnsi" w:hAnsiTheme="minorHAnsi"/>
          <w:szCs w:val="24"/>
        </w:rPr>
        <w:t xml:space="preserve"> </w:t>
      </w:r>
    </w:p>
    <w:p w14:paraId="0853EF78" w14:textId="77777777" w:rsidR="00067D9F" w:rsidRPr="001B6B7D" w:rsidRDefault="00067D9F" w:rsidP="002277BD">
      <w:pPr>
        <w:pStyle w:val="Hoofdtekst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Theme="minorHAnsi" w:hAnsiTheme="minorHAnsi"/>
          <w:szCs w:val="24"/>
          <w:highlight w:val="yellow"/>
        </w:rPr>
      </w:pPr>
    </w:p>
    <w:sectPr w:rsidR="00067D9F" w:rsidRPr="001B6B7D" w:rsidSect="002C554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41" w:author="anke zijlstra" w:date="2017-06-08T22:08:00Z" w:initials="az">
    <w:p w14:paraId="26DD60F5" w14:textId="41744994" w:rsidR="00663FFE" w:rsidRDefault="00663FFE">
      <w:pPr>
        <w:pStyle w:val="Tekstopmerking"/>
      </w:pPr>
      <w:r>
        <w:rPr>
          <w:rStyle w:val="Verwijzingopmerking"/>
        </w:rPr>
        <w:annotationRef/>
      </w:r>
      <w:r>
        <w:t xml:space="preserve">Dit is niet meer zo, vorig jaar was een uitzondering </w:t>
      </w:r>
      <w:proofErr w:type="spellStart"/>
      <w:r>
        <w:t>ivm</w:t>
      </w:r>
      <w:proofErr w:type="spellEnd"/>
      <w:r>
        <w:t xml:space="preserve"> werkzaamheden op het eiland De </w:t>
      </w:r>
      <w:proofErr w:type="spellStart"/>
      <w:r>
        <w:t>Burd</w:t>
      </w:r>
      <w:proofErr w:type="spellEnd"/>
      <w:r>
        <w:t>)</w:t>
      </w:r>
    </w:p>
  </w:comment>
  <w:comment w:id="91" w:author="anke zijlstra" w:date="2017-06-08T22:21:00Z" w:initials="az">
    <w:p w14:paraId="498C8DD4" w14:textId="68B7D4E9" w:rsidR="00E932CF" w:rsidRDefault="00E932CF">
      <w:pPr>
        <w:pStyle w:val="Tekstopmerking"/>
      </w:pPr>
      <w:r>
        <w:rPr>
          <w:rStyle w:val="Verwijzingopmerking"/>
        </w:rPr>
        <w:annotationRef/>
      </w:r>
      <w:r>
        <w:t xml:space="preserve">43 dat vraag ik voor je na. </w:t>
      </w:r>
    </w:p>
  </w:comment>
  <w:comment w:id="93" w:author="anke zijlstra" w:date="2017-06-08T22:25:00Z" w:initials="az">
    <w:p w14:paraId="6F6FDEA9" w14:textId="1C319C84" w:rsidR="00E932CF" w:rsidRDefault="00E932CF">
      <w:pPr>
        <w:pStyle w:val="Tekstopmerking"/>
      </w:pPr>
      <w:r>
        <w:rPr>
          <w:rStyle w:val="Verwijzingopmerking"/>
        </w:rPr>
        <w:annotationRef/>
      </w:r>
      <w:r>
        <w:t>Is nummer KP 42</w:t>
      </w:r>
    </w:p>
  </w:comment>
  <w:comment w:id="104" w:author="anke zijlstra" w:date="2017-06-08T22:24:00Z" w:initials="az">
    <w:p w14:paraId="5FB44B6A" w14:textId="6E630B5D" w:rsidR="00E932CF" w:rsidRDefault="00E932CF">
      <w:pPr>
        <w:pStyle w:val="Tekstopmerking"/>
      </w:pPr>
      <w:r>
        <w:rPr>
          <w:rStyle w:val="Verwijzingopmerking"/>
        </w:rPr>
        <w:annotationRef/>
      </w:r>
      <w:r>
        <w:t>42</w:t>
      </w:r>
    </w:p>
  </w:comment>
  <w:comment w:id="109" w:author="anke zijlstra" w:date="2017-06-08T22:22:00Z" w:initials="az">
    <w:p w14:paraId="4334AC65" w14:textId="610F7041" w:rsidR="00E932CF" w:rsidRDefault="00E932CF">
      <w:pPr>
        <w:pStyle w:val="Tekstopmerking"/>
      </w:pPr>
      <w:r>
        <w:rPr>
          <w:rStyle w:val="Verwijzingopmerking"/>
        </w:rPr>
        <w:annotationRef/>
      </w:r>
      <w:r>
        <w:t xml:space="preserve">voor fietsers is het rustiger om langs het PM kanaal te fietsen, vanaf 42 naar </w:t>
      </w:r>
      <w:proofErr w:type="spellStart"/>
      <w:r>
        <w:t>na</w:t>
      </w:r>
      <w:r w:rsidR="000D6D84">
        <w:t>ar</w:t>
      </w:r>
      <w:proofErr w:type="spellEnd"/>
      <w:r w:rsidR="000D6D84">
        <w:t xml:space="preserve"> 21-20-28-29 terug naar start. Ik verstuur  9/6 de fietsgids, misschien geeft deze info. </w:t>
      </w:r>
      <w: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D60F5" w15:done="0"/>
  <w15:commentEx w15:paraId="498C8DD4" w15:done="0"/>
  <w15:commentEx w15:paraId="6F6FDEA9" w15:done="0"/>
  <w15:commentEx w15:paraId="5FB44B6A" w15:done="0"/>
  <w15:commentEx w15:paraId="4334AC6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CAAAF" w14:textId="77777777" w:rsidR="002075AE" w:rsidRDefault="002075AE" w:rsidP="00DD1435">
      <w:pPr>
        <w:spacing w:after="0" w:line="240" w:lineRule="auto"/>
      </w:pPr>
      <w:r>
        <w:separator/>
      </w:r>
    </w:p>
  </w:endnote>
  <w:endnote w:type="continuationSeparator" w:id="0">
    <w:p w14:paraId="57904D1B" w14:textId="77777777" w:rsidR="002075AE" w:rsidRDefault="002075AE" w:rsidP="00DD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283232"/>
      <w:docPartObj>
        <w:docPartGallery w:val="Page Numbers (Bottom of Page)"/>
        <w:docPartUnique/>
      </w:docPartObj>
    </w:sdtPr>
    <w:sdtEndPr/>
    <w:sdtContent>
      <w:p w14:paraId="4C884C0B" w14:textId="77777777" w:rsidR="000B2CD5" w:rsidRDefault="000B2CD5" w:rsidP="00296D8D">
        <w:pPr>
          <w:pStyle w:val="Voettekst"/>
          <w:jc w:val="center"/>
          <w:rPr>
            <w:rFonts w:cs="Times New Roman"/>
            <w:b/>
            <w:sz w:val="52"/>
            <w:szCs w:val="52"/>
          </w:rPr>
        </w:pPr>
      </w:p>
      <w:p w14:paraId="33DEEBA4" w14:textId="75711B18" w:rsidR="000B2CD5" w:rsidRPr="00E45627" w:rsidRDefault="005C0C64" w:rsidP="00296D8D">
        <w:pPr>
          <w:pStyle w:val="Voetteks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8</w:t>
        </w:r>
        <w:r w:rsidR="000B2CD5">
          <w:rPr>
            <w:rFonts w:ascii="Times New Roman" w:hAnsi="Times New Roman" w:cs="Times New Roman"/>
          </w:rPr>
          <w:t xml:space="preserve"> NOV 2015 FIETSACTIEF-5 2017 Fietsroute Grou ROUTEBESCHRIJVING  </w:t>
        </w:r>
        <w:r w:rsidR="000B2CD5" w:rsidRPr="00B774F8">
          <w:rPr>
            <w:rFonts w:ascii="Times New Roman" w:hAnsi="Times New Roman" w:cs="Times New Roman"/>
          </w:rPr>
          <w:t xml:space="preserve"> </w:t>
        </w:r>
        <w:r w:rsidR="000B2CD5" w:rsidRPr="00B774F8">
          <w:rPr>
            <w:rFonts w:ascii="Times New Roman" w:hAnsi="Times New Roman" w:cs="Times New Roman"/>
          </w:rPr>
          <w:tab/>
        </w:r>
        <w:r w:rsidR="000B2CD5" w:rsidRPr="00B774F8">
          <w:rPr>
            <w:rFonts w:ascii="Times New Roman" w:hAnsi="Times New Roman" w:cs="Times New Roman"/>
          </w:rPr>
          <w:tab/>
        </w:r>
        <w:r w:rsidR="000B2CD5" w:rsidRPr="00B774F8">
          <w:rPr>
            <w:rFonts w:ascii="Times New Roman" w:hAnsi="Times New Roman" w:cs="Times New Roman"/>
          </w:rPr>
          <w:fldChar w:fldCharType="begin"/>
        </w:r>
        <w:r w:rsidR="000B2CD5" w:rsidRPr="00B774F8">
          <w:rPr>
            <w:rFonts w:ascii="Times New Roman" w:hAnsi="Times New Roman" w:cs="Times New Roman"/>
          </w:rPr>
          <w:instrText xml:space="preserve"> PAGE   \* MERGEFORMAT </w:instrText>
        </w:r>
        <w:r w:rsidR="000B2CD5" w:rsidRPr="00B774F8">
          <w:rPr>
            <w:rFonts w:ascii="Times New Roman" w:hAnsi="Times New Roman" w:cs="Times New Roman"/>
          </w:rPr>
          <w:fldChar w:fldCharType="separate"/>
        </w:r>
        <w:r w:rsidR="00BD3443">
          <w:rPr>
            <w:rFonts w:ascii="Times New Roman" w:hAnsi="Times New Roman" w:cs="Times New Roman"/>
            <w:noProof/>
          </w:rPr>
          <w:t>1</w:t>
        </w:r>
        <w:r w:rsidR="000B2CD5" w:rsidRPr="00B774F8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A02D3FD" w14:textId="77777777" w:rsidR="000B2CD5" w:rsidRPr="00B774F8" w:rsidRDefault="000B2CD5">
    <w:pPr>
      <w:pStyle w:val="Voetteks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22487" w14:textId="77777777" w:rsidR="002075AE" w:rsidRDefault="002075AE" w:rsidP="00DD1435">
      <w:pPr>
        <w:spacing w:after="0" w:line="240" w:lineRule="auto"/>
      </w:pPr>
      <w:r>
        <w:separator/>
      </w:r>
    </w:p>
  </w:footnote>
  <w:footnote w:type="continuationSeparator" w:id="0">
    <w:p w14:paraId="7C18751D" w14:textId="77777777" w:rsidR="002075AE" w:rsidRDefault="002075AE" w:rsidP="00DD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5CF81" w14:textId="0E89021E" w:rsidR="000B2CD5" w:rsidRPr="00B6700C" w:rsidRDefault="000B2CD5" w:rsidP="00996D74">
    <w:pPr>
      <w:pStyle w:val="Koptekst"/>
      <w:rPr>
        <w:b/>
        <w:sz w:val="52"/>
        <w:szCs w:val="52"/>
      </w:rPr>
    </w:pPr>
    <w:r>
      <w:rPr>
        <w:b/>
        <w:sz w:val="52"/>
        <w:szCs w:val="52"/>
      </w:rPr>
      <w:t xml:space="preserve">B E I N G  </w:t>
    </w:r>
    <w:r w:rsidRPr="00E45627">
      <w:rPr>
        <w:b/>
        <w:color w:val="7F7F7F" w:themeColor="text1" w:themeTint="80"/>
        <w:sz w:val="52"/>
        <w:szCs w:val="52"/>
      </w:rPr>
      <w:t>B R A N D S</w:t>
    </w:r>
    <w:r w:rsidRPr="00B6700C">
      <w:rPr>
        <w:b/>
        <w:sz w:val="52"/>
        <w:szCs w:val="5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F372A2"/>
    <w:multiLevelType w:val="hybridMultilevel"/>
    <w:tmpl w:val="28849680"/>
    <w:lvl w:ilvl="0" w:tplc="981E4B32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F4D36"/>
    <w:multiLevelType w:val="hybridMultilevel"/>
    <w:tmpl w:val="85C08D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03B6E"/>
    <w:multiLevelType w:val="hybridMultilevel"/>
    <w:tmpl w:val="CC00D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261D9"/>
    <w:multiLevelType w:val="hybridMultilevel"/>
    <w:tmpl w:val="84901E5E"/>
    <w:lvl w:ilvl="0" w:tplc="54F832A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F4337C"/>
    <w:multiLevelType w:val="multilevel"/>
    <w:tmpl w:val="A92E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D1148A"/>
    <w:multiLevelType w:val="hybridMultilevel"/>
    <w:tmpl w:val="52A622D6"/>
    <w:lvl w:ilvl="0" w:tplc="E508E6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560221"/>
    <w:multiLevelType w:val="hybridMultilevel"/>
    <w:tmpl w:val="EA2E7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8634C"/>
    <w:multiLevelType w:val="hybridMultilevel"/>
    <w:tmpl w:val="3FA8622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ke zijlstra">
    <w15:presenceInfo w15:providerId="Windows Live" w15:userId="a7def65bb66c29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C72"/>
    <w:rsid w:val="00002006"/>
    <w:rsid w:val="000038AC"/>
    <w:rsid w:val="00003E4A"/>
    <w:rsid w:val="000051AA"/>
    <w:rsid w:val="00010BFF"/>
    <w:rsid w:val="00011704"/>
    <w:rsid w:val="0001194C"/>
    <w:rsid w:val="00013002"/>
    <w:rsid w:val="00015AE5"/>
    <w:rsid w:val="00015EEB"/>
    <w:rsid w:val="000167C8"/>
    <w:rsid w:val="00017233"/>
    <w:rsid w:val="00017652"/>
    <w:rsid w:val="00022306"/>
    <w:rsid w:val="00022A11"/>
    <w:rsid w:val="00024340"/>
    <w:rsid w:val="000245CF"/>
    <w:rsid w:val="00026AC1"/>
    <w:rsid w:val="0002747A"/>
    <w:rsid w:val="000327BB"/>
    <w:rsid w:val="0003414F"/>
    <w:rsid w:val="00034284"/>
    <w:rsid w:val="0003776D"/>
    <w:rsid w:val="0004150C"/>
    <w:rsid w:val="00041E1A"/>
    <w:rsid w:val="000424FE"/>
    <w:rsid w:val="0004315E"/>
    <w:rsid w:val="0004390C"/>
    <w:rsid w:val="0004413B"/>
    <w:rsid w:val="00045BD7"/>
    <w:rsid w:val="0004621C"/>
    <w:rsid w:val="000504B2"/>
    <w:rsid w:val="00050B26"/>
    <w:rsid w:val="00051E47"/>
    <w:rsid w:val="000522C3"/>
    <w:rsid w:val="0005255B"/>
    <w:rsid w:val="00053570"/>
    <w:rsid w:val="000535B3"/>
    <w:rsid w:val="000555C6"/>
    <w:rsid w:val="000575E2"/>
    <w:rsid w:val="00057BC3"/>
    <w:rsid w:val="000615DC"/>
    <w:rsid w:val="00061B90"/>
    <w:rsid w:val="00061D33"/>
    <w:rsid w:val="000624AA"/>
    <w:rsid w:val="000658C9"/>
    <w:rsid w:val="00066245"/>
    <w:rsid w:val="00067D9F"/>
    <w:rsid w:val="00067F18"/>
    <w:rsid w:val="00073C46"/>
    <w:rsid w:val="0007489B"/>
    <w:rsid w:val="00075367"/>
    <w:rsid w:val="000768E9"/>
    <w:rsid w:val="00077D75"/>
    <w:rsid w:val="000822ED"/>
    <w:rsid w:val="000825FD"/>
    <w:rsid w:val="00083739"/>
    <w:rsid w:val="000839B6"/>
    <w:rsid w:val="00083EDF"/>
    <w:rsid w:val="00084B83"/>
    <w:rsid w:val="00090BFE"/>
    <w:rsid w:val="0009574C"/>
    <w:rsid w:val="00095A23"/>
    <w:rsid w:val="000A159C"/>
    <w:rsid w:val="000A4FF2"/>
    <w:rsid w:val="000A5058"/>
    <w:rsid w:val="000A685B"/>
    <w:rsid w:val="000B022C"/>
    <w:rsid w:val="000B24ED"/>
    <w:rsid w:val="000B2BEF"/>
    <w:rsid w:val="000B2CD5"/>
    <w:rsid w:val="000B5438"/>
    <w:rsid w:val="000B575E"/>
    <w:rsid w:val="000B5C0E"/>
    <w:rsid w:val="000B72A7"/>
    <w:rsid w:val="000C0F6C"/>
    <w:rsid w:val="000C1401"/>
    <w:rsid w:val="000C17DE"/>
    <w:rsid w:val="000C2E19"/>
    <w:rsid w:val="000C3F81"/>
    <w:rsid w:val="000C4B15"/>
    <w:rsid w:val="000C4E22"/>
    <w:rsid w:val="000C530D"/>
    <w:rsid w:val="000C58F9"/>
    <w:rsid w:val="000C5FB6"/>
    <w:rsid w:val="000C6390"/>
    <w:rsid w:val="000C69BA"/>
    <w:rsid w:val="000C7F19"/>
    <w:rsid w:val="000D04D4"/>
    <w:rsid w:val="000D09C8"/>
    <w:rsid w:val="000D32FC"/>
    <w:rsid w:val="000D49A1"/>
    <w:rsid w:val="000D5636"/>
    <w:rsid w:val="000D5E68"/>
    <w:rsid w:val="000D60BD"/>
    <w:rsid w:val="000D69EC"/>
    <w:rsid w:val="000D6D84"/>
    <w:rsid w:val="000E0F2B"/>
    <w:rsid w:val="000E1AD4"/>
    <w:rsid w:val="000E24FA"/>
    <w:rsid w:val="000E2BA7"/>
    <w:rsid w:val="000E2F0D"/>
    <w:rsid w:val="000E30F3"/>
    <w:rsid w:val="000E32CB"/>
    <w:rsid w:val="000E45A1"/>
    <w:rsid w:val="000E4B16"/>
    <w:rsid w:val="000F0194"/>
    <w:rsid w:val="000F2DA3"/>
    <w:rsid w:val="000F441F"/>
    <w:rsid w:val="00103A60"/>
    <w:rsid w:val="00104A0F"/>
    <w:rsid w:val="00104BCA"/>
    <w:rsid w:val="00107F36"/>
    <w:rsid w:val="0011059F"/>
    <w:rsid w:val="00110BCB"/>
    <w:rsid w:val="001137E5"/>
    <w:rsid w:val="001137EA"/>
    <w:rsid w:val="00113E31"/>
    <w:rsid w:val="00116F90"/>
    <w:rsid w:val="00117E96"/>
    <w:rsid w:val="001207E1"/>
    <w:rsid w:val="001229F0"/>
    <w:rsid w:val="00123124"/>
    <w:rsid w:val="00125C67"/>
    <w:rsid w:val="001273DF"/>
    <w:rsid w:val="001306DC"/>
    <w:rsid w:val="00130809"/>
    <w:rsid w:val="00130C6A"/>
    <w:rsid w:val="00131FA4"/>
    <w:rsid w:val="001321D1"/>
    <w:rsid w:val="00133776"/>
    <w:rsid w:val="00133A96"/>
    <w:rsid w:val="00133F04"/>
    <w:rsid w:val="001348A1"/>
    <w:rsid w:val="001360CD"/>
    <w:rsid w:val="00136EF2"/>
    <w:rsid w:val="00136FDB"/>
    <w:rsid w:val="0013787E"/>
    <w:rsid w:val="001409D1"/>
    <w:rsid w:val="00141823"/>
    <w:rsid w:val="00142135"/>
    <w:rsid w:val="00143E1B"/>
    <w:rsid w:val="00144D68"/>
    <w:rsid w:val="001465E1"/>
    <w:rsid w:val="00147C1D"/>
    <w:rsid w:val="001519C9"/>
    <w:rsid w:val="0015380E"/>
    <w:rsid w:val="0015540F"/>
    <w:rsid w:val="00155825"/>
    <w:rsid w:val="001559B5"/>
    <w:rsid w:val="00157B35"/>
    <w:rsid w:val="00160A99"/>
    <w:rsid w:val="00160E98"/>
    <w:rsid w:val="0016391F"/>
    <w:rsid w:val="00163D91"/>
    <w:rsid w:val="001645D0"/>
    <w:rsid w:val="00165AE3"/>
    <w:rsid w:val="00166F01"/>
    <w:rsid w:val="00171E88"/>
    <w:rsid w:val="00172D1F"/>
    <w:rsid w:val="001748D0"/>
    <w:rsid w:val="00174D4F"/>
    <w:rsid w:val="00175BBD"/>
    <w:rsid w:val="00177550"/>
    <w:rsid w:val="00177C45"/>
    <w:rsid w:val="00177CA1"/>
    <w:rsid w:val="00181381"/>
    <w:rsid w:val="00182551"/>
    <w:rsid w:val="00184C92"/>
    <w:rsid w:val="00185E8C"/>
    <w:rsid w:val="001862CC"/>
    <w:rsid w:val="00187852"/>
    <w:rsid w:val="0019129C"/>
    <w:rsid w:val="00192CE6"/>
    <w:rsid w:val="00197026"/>
    <w:rsid w:val="001A0F52"/>
    <w:rsid w:val="001A142A"/>
    <w:rsid w:val="001A3B18"/>
    <w:rsid w:val="001A3CD0"/>
    <w:rsid w:val="001A3F6E"/>
    <w:rsid w:val="001A5ADC"/>
    <w:rsid w:val="001A6873"/>
    <w:rsid w:val="001B2556"/>
    <w:rsid w:val="001B36DE"/>
    <w:rsid w:val="001B3D92"/>
    <w:rsid w:val="001B4572"/>
    <w:rsid w:val="001B4E6B"/>
    <w:rsid w:val="001B5D51"/>
    <w:rsid w:val="001B6B7D"/>
    <w:rsid w:val="001C1647"/>
    <w:rsid w:val="001C1E3D"/>
    <w:rsid w:val="001C3015"/>
    <w:rsid w:val="001C3037"/>
    <w:rsid w:val="001C495F"/>
    <w:rsid w:val="001C5551"/>
    <w:rsid w:val="001C6B54"/>
    <w:rsid w:val="001D19EA"/>
    <w:rsid w:val="001D1C29"/>
    <w:rsid w:val="001D2053"/>
    <w:rsid w:val="001D3F2A"/>
    <w:rsid w:val="001D6D8C"/>
    <w:rsid w:val="001D74D8"/>
    <w:rsid w:val="001E05AF"/>
    <w:rsid w:val="001E156B"/>
    <w:rsid w:val="001E3B4B"/>
    <w:rsid w:val="001F6046"/>
    <w:rsid w:val="001F666F"/>
    <w:rsid w:val="002007B7"/>
    <w:rsid w:val="00202DAD"/>
    <w:rsid w:val="002032F1"/>
    <w:rsid w:val="0020362D"/>
    <w:rsid w:val="00203741"/>
    <w:rsid w:val="0020531D"/>
    <w:rsid w:val="00205E16"/>
    <w:rsid w:val="0020719E"/>
    <w:rsid w:val="00207240"/>
    <w:rsid w:val="002075AE"/>
    <w:rsid w:val="002075C7"/>
    <w:rsid w:val="00212094"/>
    <w:rsid w:val="002156A4"/>
    <w:rsid w:val="002170D7"/>
    <w:rsid w:val="00221460"/>
    <w:rsid w:val="00221A7A"/>
    <w:rsid w:val="00222093"/>
    <w:rsid w:val="002235EA"/>
    <w:rsid w:val="0022365C"/>
    <w:rsid w:val="00225E20"/>
    <w:rsid w:val="00225EB2"/>
    <w:rsid w:val="0022754A"/>
    <w:rsid w:val="002277BD"/>
    <w:rsid w:val="002312F5"/>
    <w:rsid w:val="00232693"/>
    <w:rsid w:val="0023662B"/>
    <w:rsid w:val="002401B3"/>
    <w:rsid w:val="0024238D"/>
    <w:rsid w:val="00242F72"/>
    <w:rsid w:val="00244C25"/>
    <w:rsid w:val="00247675"/>
    <w:rsid w:val="00247CED"/>
    <w:rsid w:val="00251293"/>
    <w:rsid w:val="0025179B"/>
    <w:rsid w:val="002556C3"/>
    <w:rsid w:val="0025796D"/>
    <w:rsid w:val="00260C9B"/>
    <w:rsid w:val="0026182B"/>
    <w:rsid w:val="00261E59"/>
    <w:rsid w:val="00261EA5"/>
    <w:rsid w:val="00263601"/>
    <w:rsid w:val="00273803"/>
    <w:rsid w:val="002746A3"/>
    <w:rsid w:val="002760C0"/>
    <w:rsid w:val="00277036"/>
    <w:rsid w:val="00277404"/>
    <w:rsid w:val="002774F4"/>
    <w:rsid w:val="0028497B"/>
    <w:rsid w:val="002857D2"/>
    <w:rsid w:val="0028647B"/>
    <w:rsid w:val="002865E2"/>
    <w:rsid w:val="00291EBF"/>
    <w:rsid w:val="00295C36"/>
    <w:rsid w:val="00295D6F"/>
    <w:rsid w:val="002962CB"/>
    <w:rsid w:val="00296449"/>
    <w:rsid w:val="0029680F"/>
    <w:rsid w:val="00296D8D"/>
    <w:rsid w:val="00297313"/>
    <w:rsid w:val="00297B81"/>
    <w:rsid w:val="002A160F"/>
    <w:rsid w:val="002A2824"/>
    <w:rsid w:val="002A489E"/>
    <w:rsid w:val="002A5767"/>
    <w:rsid w:val="002B009F"/>
    <w:rsid w:val="002B05ED"/>
    <w:rsid w:val="002B1A07"/>
    <w:rsid w:val="002B2D45"/>
    <w:rsid w:val="002B36A1"/>
    <w:rsid w:val="002B5621"/>
    <w:rsid w:val="002B6752"/>
    <w:rsid w:val="002B7419"/>
    <w:rsid w:val="002B7E63"/>
    <w:rsid w:val="002C05A0"/>
    <w:rsid w:val="002C0743"/>
    <w:rsid w:val="002C17D6"/>
    <w:rsid w:val="002C1FB1"/>
    <w:rsid w:val="002C2E2E"/>
    <w:rsid w:val="002C3852"/>
    <w:rsid w:val="002C554F"/>
    <w:rsid w:val="002C5B5C"/>
    <w:rsid w:val="002C767D"/>
    <w:rsid w:val="002D16C1"/>
    <w:rsid w:val="002D1D7D"/>
    <w:rsid w:val="002D51E4"/>
    <w:rsid w:val="002E030B"/>
    <w:rsid w:val="002E25C8"/>
    <w:rsid w:val="002E3532"/>
    <w:rsid w:val="002E4F35"/>
    <w:rsid w:val="002E69F2"/>
    <w:rsid w:val="002E784E"/>
    <w:rsid w:val="002F02C7"/>
    <w:rsid w:val="002F0628"/>
    <w:rsid w:val="002F1094"/>
    <w:rsid w:val="002F1E67"/>
    <w:rsid w:val="002F4702"/>
    <w:rsid w:val="002F4D7E"/>
    <w:rsid w:val="002F4DB1"/>
    <w:rsid w:val="002F5C8C"/>
    <w:rsid w:val="002F5DFF"/>
    <w:rsid w:val="002F5F91"/>
    <w:rsid w:val="002F7A8A"/>
    <w:rsid w:val="0030129B"/>
    <w:rsid w:val="003031D9"/>
    <w:rsid w:val="003037AF"/>
    <w:rsid w:val="00303CD3"/>
    <w:rsid w:val="00304784"/>
    <w:rsid w:val="003053DE"/>
    <w:rsid w:val="00306E3A"/>
    <w:rsid w:val="003073CD"/>
    <w:rsid w:val="00312E05"/>
    <w:rsid w:val="00314E73"/>
    <w:rsid w:val="003152C7"/>
    <w:rsid w:val="00317C4E"/>
    <w:rsid w:val="00321B93"/>
    <w:rsid w:val="00322D49"/>
    <w:rsid w:val="00323517"/>
    <w:rsid w:val="00324B22"/>
    <w:rsid w:val="00325C4B"/>
    <w:rsid w:val="00331A6A"/>
    <w:rsid w:val="00334C90"/>
    <w:rsid w:val="0033603A"/>
    <w:rsid w:val="00336405"/>
    <w:rsid w:val="0034223C"/>
    <w:rsid w:val="00343933"/>
    <w:rsid w:val="003447CB"/>
    <w:rsid w:val="003451B7"/>
    <w:rsid w:val="00346263"/>
    <w:rsid w:val="00347CBD"/>
    <w:rsid w:val="00351F9B"/>
    <w:rsid w:val="0035297F"/>
    <w:rsid w:val="00353238"/>
    <w:rsid w:val="00353266"/>
    <w:rsid w:val="003534AF"/>
    <w:rsid w:val="003548D1"/>
    <w:rsid w:val="003550CA"/>
    <w:rsid w:val="0036197B"/>
    <w:rsid w:val="00362817"/>
    <w:rsid w:val="00363425"/>
    <w:rsid w:val="0036401F"/>
    <w:rsid w:val="003645C7"/>
    <w:rsid w:val="003661B4"/>
    <w:rsid w:val="0036666F"/>
    <w:rsid w:val="0036691E"/>
    <w:rsid w:val="003669D3"/>
    <w:rsid w:val="00371449"/>
    <w:rsid w:val="003720FC"/>
    <w:rsid w:val="0038148D"/>
    <w:rsid w:val="00381B91"/>
    <w:rsid w:val="00382284"/>
    <w:rsid w:val="003826FA"/>
    <w:rsid w:val="0038360D"/>
    <w:rsid w:val="00384EFE"/>
    <w:rsid w:val="003852AA"/>
    <w:rsid w:val="003853F9"/>
    <w:rsid w:val="003879FA"/>
    <w:rsid w:val="0039198D"/>
    <w:rsid w:val="00391A9B"/>
    <w:rsid w:val="00391B1D"/>
    <w:rsid w:val="00392455"/>
    <w:rsid w:val="00392626"/>
    <w:rsid w:val="00393ECD"/>
    <w:rsid w:val="00394843"/>
    <w:rsid w:val="00394BF4"/>
    <w:rsid w:val="0039647B"/>
    <w:rsid w:val="003967D4"/>
    <w:rsid w:val="00397EA8"/>
    <w:rsid w:val="003A0783"/>
    <w:rsid w:val="003A1602"/>
    <w:rsid w:val="003A4B78"/>
    <w:rsid w:val="003A4F4A"/>
    <w:rsid w:val="003A4FED"/>
    <w:rsid w:val="003A52E1"/>
    <w:rsid w:val="003B314B"/>
    <w:rsid w:val="003B409A"/>
    <w:rsid w:val="003B6836"/>
    <w:rsid w:val="003B6F89"/>
    <w:rsid w:val="003B75D4"/>
    <w:rsid w:val="003C4A14"/>
    <w:rsid w:val="003C4FB1"/>
    <w:rsid w:val="003C5DFB"/>
    <w:rsid w:val="003D0C71"/>
    <w:rsid w:val="003D4D7C"/>
    <w:rsid w:val="003E2110"/>
    <w:rsid w:val="003E5240"/>
    <w:rsid w:val="003E685D"/>
    <w:rsid w:val="003E6935"/>
    <w:rsid w:val="003F339A"/>
    <w:rsid w:val="003F38E5"/>
    <w:rsid w:val="004000F1"/>
    <w:rsid w:val="00402DEB"/>
    <w:rsid w:val="00403E22"/>
    <w:rsid w:val="00404E38"/>
    <w:rsid w:val="004112F6"/>
    <w:rsid w:val="0041423C"/>
    <w:rsid w:val="00414FC0"/>
    <w:rsid w:val="00415D61"/>
    <w:rsid w:val="00417AFC"/>
    <w:rsid w:val="0042194D"/>
    <w:rsid w:val="00421D63"/>
    <w:rsid w:val="00422F3A"/>
    <w:rsid w:val="004232AD"/>
    <w:rsid w:val="0042552D"/>
    <w:rsid w:val="00425668"/>
    <w:rsid w:val="00426955"/>
    <w:rsid w:val="00427F67"/>
    <w:rsid w:val="00432043"/>
    <w:rsid w:val="00432F2B"/>
    <w:rsid w:val="004335D0"/>
    <w:rsid w:val="00434C11"/>
    <w:rsid w:val="00437D24"/>
    <w:rsid w:val="00437F6E"/>
    <w:rsid w:val="0044246E"/>
    <w:rsid w:val="00444939"/>
    <w:rsid w:val="00450135"/>
    <w:rsid w:val="004508F7"/>
    <w:rsid w:val="00450B19"/>
    <w:rsid w:val="00450EB1"/>
    <w:rsid w:val="004510EB"/>
    <w:rsid w:val="00453366"/>
    <w:rsid w:val="0045374C"/>
    <w:rsid w:val="00456FB2"/>
    <w:rsid w:val="004622EB"/>
    <w:rsid w:val="00462604"/>
    <w:rsid w:val="00462872"/>
    <w:rsid w:val="00464A26"/>
    <w:rsid w:val="0046684B"/>
    <w:rsid w:val="00466BCB"/>
    <w:rsid w:val="0047009F"/>
    <w:rsid w:val="00470AA2"/>
    <w:rsid w:val="00470E8A"/>
    <w:rsid w:val="0047242E"/>
    <w:rsid w:val="00473046"/>
    <w:rsid w:val="004734A5"/>
    <w:rsid w:val="00473696"/>
    <w:rsid w:val="00473C64"/>
    <w:rsid w:val="00473EAD"/>
    <w:rsid w:val="00474CCC"/>
    <w:rsid w:val="0047719F"/>
    <w:rsid w:val="004803F4"/>
    <w:rsid w:val="004808CB"/>
    <w:rsid w:val="00482574"/>
    <w:rsid w:val="00483780"/>
    <w:rsid w:val="004843D1"/>
    <w:rsid w:val="00485CCE"/>
    <w:rsid w:val="00486CB1"/>
    <w:rsid w:val="00487922"/>
    <w:rsid w:val="00491401"/>
    <w:rsid w:val="004930DA"/>
    <w:rsid w:val="0049398F"/>
    <w:rsid w:val="00493CB5"/>
    <w:rsid w:val="00494347"/>
    <w:rsid w:val="0049553D"/>
    <w:rsid w:val="004956A5"/>
    <w:rsid w:val="004957A2"/>
    <w:rsid w:val="00496798"/>
    <w:rsid w:val="0049782E"/>
    <w:rsid w:val="004A0092"/>
    <w:rsid w:val="004A2156"/>
    <w:rsid w:val="004A373E"/>
    <w:rsid w:val="004A389A"/>
    <w:rsid w:val="004A4883"/>
    <w:rsid w:val="004A4E01"/>
    <w:rsid w:val="004A7DA2"/>
    <w:rsid w:val="004B0988"/>
    <w:rsid w:val="004B2A80"/>
    <w:rsid w:val="004B3462"/>
    <w:rsid w:val="004B3CA3"/>
    <w:rsid w:val="004B40D0"/>
    <w:rsid w:val="004B59DD"/>
    <w:rsid w:val="004B6B09"/>
    <w:rsid w:val="004B7816"/>
    <w:rsid w:val="004C34BA"/>
    <w:rsid w:val="004C5528"/>
    <w:rsid w:val="004C5540"/>
    <w:rsid w:val="004C693B"/>
    <w:rsid w:val="004D007A"/>
    <w:rsid w:val="004D093C"/>
    <w:rsid w:val="004D2C9E"/>
    <w:rsid w:val="004D2FE2"/>
    <w:rsid w:val="004D3314"/>
    <w:rsid w:val="004D5110"/>
    <w:rsid w:val="004D5F9C"/>
    <w:rsid w:val="004E5CC3"/>
    <w:rsid w:val="004E6B57"/>
    <w:rsid w:val="004F2C27"/>
    <w:rsid w:val="004F34B2"/>
    <w:rsid w:val="004F4822"/>
    <w:rsid w:val="004F4B08"/>
    <w:rsid w:val="004F6642"/>
    <w:rsid w:val="004F6709"/>
    <w:rsid w:val="004F7567"/>
    <w:rsid w:val="00500573"/>
    <w:rsid w:val="00502D0A"/>
    <w:rsid w:val="00502E9F"/>
    <w:rsid w:val="0050395D"/>
    <w:rsid w:val="00504509"/>
    <w:rsid w:val="00504F3A"/>
    <w:rsid w:val="005050EF"/>
    <w:rsid w:val="005055B0"/>
    <w:rsid w:val="0050587E"/>
    <w:rsid w:val="00506079"/>
    <w:rsid w:val="00507E21"/>
    <w:rsid w:val="005102B3"/>
    <w:rsid w:val="005123BA"/>
    <w:rsid w:val="00513866"/>
    <w:rsid w:val="0051569A"/>
    <w:rsid w:val="00516688"/>
    <w:rsid w:val="00517A5B"/>
    <w:rsid w:val="005210CE"/>
    <w:rsid w:val="0052128A"/>
    <w:rsid w:val="00522CEF"/>
    <w:rsid w:val="00524561"/>
    <w:rsid w:val="00524833"/>
    <w:rsid w:val="00524E72"/>
    <w:rsid w:val="005277BA"/>
    <w:rsid w:val="00530626"/>
    <w:rsid w:val="0053079B"/>
    <w:rsid w:val="0053084C"/>
    <w:rsid w:val="00530D27"/>
    <w:rsid w:val="005332F2"/>
    <w:rsid w:val="0053438F"/>
    <w:rsid w:val="005362AB"/>
    <w:rsid w:val="005369C1"/>
    <w:rsid w:val="00536B79"/>
    <w:rsid w:val="00542D73"/>
    <w:rsid w:val="005505CA"/>
    <w:rsid w:val="00550AB6"/>
    <w:rsid w:val="005520CC"/>
    <w:rsid w:val="00553D5B"/>
    <w:rsid w:val="0055488C"/>
    <w:rsid w:val="00557416"/>
    <w:rsid w:val="00557A85"/>
    <w:rsid w:val="00563317"/>
    <w:rsid w:val="00563C04"/>
    <w:rsid w:val="005674D9"/>
    <w:rsid w:val="00571C2D"/>
    <w:rsid w:val="00574724"/>
    <w:rsid w:val="005752C8"/>
    <w:rsid w:val="00575318"/>
    <w:rsid w:val="005806D6"/>
    <w:rsid w:val="00580A71"/>
    <w:rsid w:val="00581D2D"/>
    <w:rsid w:val="005828EB"/>
    <w:rsid w:val="00582B75"/>
    <w:rsid w:val="00582C52"/>
    <w:rsid w:val="00583AB1"/>
    <w:rsid w:val="00583BF8"/>
    <w:rsid w:val="00583FDC"/>
    <w:rsid w:val="00586C62"/>
    <w:rsid w:val="00587B73"/>
    <w:rsid w:val="005934AC"/>
    <w:rsid w:val="0059381C"/>
    <w:rsid w:val="005938AE"/>
    <w:rsid w:val="00596D95"/>
    <w:rsid w:val="00596DE7"/>
    <w:rsid w:val="005A01F5"/>
    <w:rsid w:val="005A0812"/>
    <w:rsid w:val="005A0BFE"/>
    <w:rsid w:val="005A2B9A"/>
    <w:rsid w:val="005A33E7"/>
    <w:rsid w:val="005A6D02"/>
    <w:rsid w:val="005A71C2"/>
    <w:rsid w:val="005B18EA"/>
    <w:rsid w:val="005B1C43"/>
    <w:rsid w:val="005B26EF"/>
    <w:rsid w:val="005B2956"/>
    <w:rsid w:val="005B69F4"/>
    <w:rsid w:val="005B7CA8"/>
    <w:rsid w:val="005C0C64"/>
    <w:rsid w:val="005C169D"/>
    <w:rsid w:val="005C16FD"/>
    <w:rsid w:val="005C1EBC"/>
    <w:rsid w:val="005C2BE1"/>
    <w:rsid w:val="005C3BC7"/>
    <w:rsid w:val="005C5F13"/>
    <w:rsid w:val="005C7982"/>
    <w:rsid w:val="005D2380"/>
    <w:rsid w:val="005D32E7"/>
    <w:rsid w:val="005D4274"/>
    <w:rsid w:val="005D4F66"/>
    <w:rsid w:val="005D5526"/>
    <w:rsid w:val="005D57B0"/>
    <w:rsid w:val="005D5DB4"/>
    <w:rsid w:val="005D6D31"/>
    <w:rsid w:val="005D6E38"/>
    <w:rsid w:val="005D75EB"/>
    <w:rsid w:val="005E2676"/>
    <w:rsid w:val="005E2946"/>
    <w:rsid w:val="005E4F3D"/>
    <w:rsid w:val="005E580A"/>
    <w:rsid w:val="005E6200"/>
    <w:rsid w:val="005E6367"/>
    <w:rsid w:val="005E6AE6"/>
    <w:rsid w:val="005E6BFF"/>
    <w:rsid w:val="005E6EBF"/>
    <w:rsid w:val="005E7BC9"/>
    <w:rsid w:val="005F02F7"/>
    <w:rsid w:val="005F0F19"/>
    <w:rsid w:val="005F1045"/>
    <w:rsid w:val="005F340D"/>
    <w:rsid w:val="005F7BF1"/>
    <w:rsid w:val="00601305"/>
    <w:rsid w:val="006024FC"/>
    <w:rsid w:val="006035DD"/>
    <w:rsid w:val="00603969"/>
    <w:rsid w:val="00604BE0"/>
    <w:rsid w:val="00605203"/>
    <w:rsid w:val="00605353"/>
    <w:rsid w:val="00605966"/>
    <w:rsid w:val="00607C2B"/>
    <w:rsid w:val="00607D12"/>
    <w:rsid w:val="006109BA"/>
    <w:rsid w:val="00610C69"/>
    <w:rsid w:val="00612907"/>
    <w:rsid w:val="006140D0"/>
    <w:rsid w:val="00614282"/>
    <w:rsid w:val="00614695"/>
    <w:rsid w:val="00616523"/>
    <w:rsid w:val="00617E67"/>
    <w:rsid w:val="00620D02"/>
    <w:rsid w:val="00620D22"/>
    <w:rsid w:val="006251E1"/>
    <w:rsid w:val="00625822"/>
    <w:rsid w:val="00625A6C"/>
    <w:rsid w:val="0063049D"/>
    <w:rsid w:val="0063265B"/>
    <w:rsid w:val="00635555"/>
    <w:rsid w:val="00636547"/>
    <w:rsid w:val="00637B04"/>
    <w:rsid w:val="0064060E"/>
    <w:rsid w:val="006443B6"/>
    <w:rsid w:val="00644636"/>
    <w:rsid w:val="006461FF"/>
    <w:rsid w:val="006532EB"/>
    <w:rsid w:val="006533E0"/>
    <w:rsid w:val="0065432A"/>
    <w:rsid w:val="00657394"/>
    <w:rsid w:val="0066034E"/>
    <w:rsid w:val="00660593"/>
    <w:rsid w:val="006607F5"/>
    <w:rsid w:val="00660928"/>
    <w:rsid w:val="00660ACB"/>
    <w:rsid w:val="0066159C"/>
    <w:rsid w:val="0066202E"/>
    <w:rsid w:val="00662BF1"/>
    <w:rsid w:val="00663FFE"/>
    <w:rsid w:val="00664038"/>
    <w:rsid w:val="00666BCD"/>
    <w:rsid w:val="00666C13"/>
    <w:rsid w:val="00667D58"/>
    <w:rsid w:val="00667E79"/>
    <w:rsid w:val="00673032"/>
    <w:rsid w:val="006736C2"/>
    <w:rsid w:val="00674356"/>
    <w:rsid w:val="0067611B"/>
    <w:rsid w:val="006803D4"/>
    <w:rsid w:val="006806E2"/>
    <w:rsid w:val="00680DD6"/>
    <w:rsid w:val="00683896"/>
    <w:rsid w:val="00684A06"/>
    <w:rsid w:val="00686B5C"/>
    <w:rsid w:val="006901FE"/>
    <w:rsid w:val="00693D64"/>
    <w:rsid w:val="00694B6F"/>
    <w:rsid w:val="00694DB4"/>
    <w:rsid w:val="006953CE"/>
    <w:rsid w:val="00696AFB"/>
    <w:rsid w:val="006A4271"/>
    <w:rsid w:val="006A55FA"/>
    <w:rsid w:val="006B1377"/>
    <w:rsid w:val="006B143E"/>
    <w:rsid w:val="006B5C72"/>
    <w:rsid w:val="006B6256"/>
    <w:rsid w:val="006B7F63"/>
    <w:rsid w:val="006C0B3D"/>
    <w:rsid w:val="006C3A2C"/>
    <w:rsid w:val="006C6ECC"/>
    <w:rsid w:val="006C7724"/>
    <w:rsid w:val="006D303F"/>
    <w:rsid w:val="006D3AC8"/>
    <w:rsid w:val="006D67D5"/>
    <w:rsid w:val="006D7084"/>
    <w:rsid w:val="006E1612"/>
    <w:rsid w:val="006E2B33"/>
    <w:rsid w:val="006E2F55"/>
    <w:rsid w:val="006E42C0"/>
    <w:rsid w:val="006E47D6"/>
    <w:rsid w:val="006E49E9"/>
    <w:rsid w:val="006E5425"/>
    <w:rsid w:val="006E7A1F"/>
    <w:rsid w:val="006F0743"/>
    <w:rsid w:val="006F11F8"/>
    <w:rsid w:val="006F1448"/>
    <w:rsid w:val="006F3B10"/>
    <w:rsid w:val="006F44EE"/>
    <w:rsid w:val="006F4E49"/>
    <w:rsid w:val="006F50F9"/>
    <w:rsid w:val="006F5DD6"/>
    <w:rsid w:val="006F640F"/>
    <w:rsid w:val="006F64B3"/>
    <w:rsid w:val="006F6819"/>
    <w:rsid w:val="00702AC4"/>
    <w:rsid w:val="007039AA"/>
    <w:rsid w:val="0070414A"/>
    <w:rsid w:val="00704F19"/>
    <w:rsid w:val="00705340"/>
    <w:rsid w:val="007054F7"/>
    <w:rsid w:val="0070578B"/>
    <w:rsid w:val="0070639A"/>
    <w:rsid w:val="0070650F"/>
    <w:rsid w:val="00707DB9"/>
    <w:rsid w:val="00710297"/>
    <w:rsid w:val="007105BE"/>
    <w:rsid w:val="00712B4F"/>
    <w:rsid w:val="00712D5C"/>
    <w:rsid w:val="007137CD"/>
    <w:rsid w:val="007141AB"/>
    <w:rsid w:val="007156FE"/>
    <w:rsid w:val="00715BFE"/>
    <w:rsid w:val="00717AD2"/>
    <w:rsid w:val="00721475"/>
    <w:rsid w:val="007235E6"/>
    <w:rsid w:val="00724CC2"/>
    <w:rsid w:val="00727B5B"/>
    <w:rsid w:val="0073111D"/>
    <w:rsid w:val="00731D01"/>
    <w:rsid w:val="00735A92"/>
    <w:rsid w:val="00736D4C"/>
    <w:rsid w:val="007405A5"/>
    <w:rsid w:val="0074192A"/>
    <w:rsid w:val="00742404"/>
    <w:rsid w:val="00742AAB"/>
    <w:rsid w:val="0074470F"/>
    <w:rsid w:val="00745BF9"/>
    <w:rsid w:val="00751355"/>
    <w:rsid w:val="00751730"/>
    <w:rsid w:val="00752CC0"/>
    <w:rsid w:val="00754577"/>
    <w:rsid w:val="00755231"/>
    <w:rsid w:val="00757080"/>
    <w:rsid w:val="00764651"/>
    <w:rsid w:val="00765A86"/>
    <w:rsid w:val="0076671D"/>
    <w:rsid w:val="0076686C"/>
    <w:rsid w:val="00767ECA"/>
    <w:rsid w:val="007719D9"/>
    <w:rsid w:val="00774A85"/>
    <w:rsid w:val="00774C99"/>
    <w:rsid w:val="0077572C"/>
    <w:rsid w:val="00777D76"/>
    <w:rsid w:val="00781B5D"/>
    <w:rsid w:val="007837A1"/>
    <w:rsid w:val="00784E1E"/>
    <w:rsid w:val="00785C7A"/>
    <w:rsid w:val="00790F82"/>
    <w:rsid w:val="00793395"/>
    <w:rsid w:val="0079349A"/>
    <w:rsid w:val="00794FFE"/>
    <w:rsid w:val="00795F54"/>
    <w:rsid w:val="00796514"/>
    <w:rsid w:val="0079697A"/>
    <w:rsid w:val="007A15E9"/>
    <w:rsid w:val="007A5FA7"/>
    <w:rsid w:val="007B3BF0"/>
    <w:rsid w:val="007B4936"/>
    <w:rsid w:val="007B4949"/>
    <w:rsid w:val="007B4BAD"/>
    <w:rsid w:val="007B74FE"/>
    <w:rsid w:val="007C1D80"/>
    <w:rsid w:val="007C3114"/>
    <w:rsid w:val="007C3A48"/>
    <w:rsid w:val="007C4845"/>
    <w:rsid w:val="007C6010"/>
    <w:rsid w:val="007C6B43"/>
    <w:rsid w:val="007D08C0"/>
    <w:rsid w:val="007D1EC7"/>
    <w:rsid w:val="007D3ABC"/>
    <w:rsid w:val="007D4653"/>
    <w:rsid w:val="007D4B0B"/>
    <w:rsid w:val="007D5799"/>
    <w:rsid w:val="007D73FC"/>
    <w:rsid w:val="007E2B0C"/>
    <w:rsid w:val="007E357F"/>
    <w:rsid w:val="007E3C39"/>
    <w:rsid w:val="007E42F3"/>
    <w:rsid w:val="007E470C"/>
    <w:rsid w:val="007E5954"/>
    <w:rsid w:val="007E5EAA"/>
    <w:rsid w:val="007E64EA"/>
    <w:rsid w:val="007E776E"/>
    <w:rsid w:val="007E7F73"/>
    <w:rsid w:val="007F2915"/>
    <w:rsid w:val="007F4A06"/>
    <w:rsid w:val="007F56AF"/>
    <w:rsid w:val="0080016E"/>
    <w:rsid w:val="00803C93"/>
    <w:rsid w:val="00804BE1"/>
    <w:rsid w:val="00804ECB"/>
    <w:rsid w:val="00807330"/>
    <w:rsid w:val="00810E09"/>
    <w:rsid w:val="0081318E"/>
    <w:rsid w:val="00815DD2"/>
    <w:rsid w:val="00817574"/>
    <w:rsid w:val="00823A00"/>
    <w:rsid w:val="00823E98"/>
    <w:rsid w:val="00824961"/>
    <w:rsid w:val="00825B7F"/>
    <w:rsid w:val="00826C40"/>
    <w:rsid w:val="00827418"/>
    <w:rsid w:val="0083022D"/>
    <w:rsid w:val="00832439"/>
    <w:rsid w:val="00833A2C"/>
    <w:rsid w:val="0083406E"/>
    <w:rsid w:val="00834159"/>
    <w:rsid w:val="008358D9"/>
    <w:rsid w:val="00836483"/>
    <w:rsid w:val="00837B6A"/>
    <w:rsid w:val="00840BB8"/>
    <w:rsid w:val="00840EC6"/>
    <w:rsid w:val="008426BC"/>
    <w:rsid w:val="008447AA"/>
    <w:rsid w:val="008455DC"/>
    <w:rsid w:val="008460FA"/>
    <w:rsid w:val="00847590"/>
    <w:rsid w:val="00850B28"/>
    <w:rsid w:val="00851030"/>
    <w:rsid w:val="00854BB2"/>
    <w:rsid w:val="00857EE4"/>
    <w:rsid w:val="00860026"/>
    <w:rsid w:val="00862ABB"/>
    <w:rsid w:val="00863723"/>
    <w:rsid w:val="008644B6"/>
    <w:rsid w:val="00865081"/>
    <w:rsid w:val="0086538E"/>
    <w:rsid w:val="00866C3C"/>
    <w:rsid w:val="00867E73"/>
    <w:rsid w:val="0087061C"/>
    <w:rsid w:val="0087395A"/>
    <w:rsid w:val="00873D75"/>
    <w:rsid w:val="00874D29"/>
    <w:rsid w:val="00875274"/>
    <w:rsid w:val="00877971"/>
    <w:rsid w:val="00883839"/>
    <w:rsid w:val="00884101"/>
    <w:rsid w:val="0088445E"/>
    <w:rsid w:val="00884F38"/>
    <w:rsid w:val="008867C1"/>
    <w:rsid w:val="008879A3"/>
    <w:rsid w:val="00887E70"/>
    <w:rsid w:val="00890A24"/>
    <w:rsid w:val="00890C4D"/>
    <w:rsid w:val="008925A8"/>
    <w:rsid w:val="0089443A"/>
    <w:rsid w:val="008971BF"/>
    <w:rsid w:val="008A1C9E"/>
    <w:rsid w:val="008A2093"/>
    <w:rsid w:val="008A2909"/>
    <w:rsid w:val="008A32CE"/>
    <w:rsid w:val="008A371F"/>
    <w:rsid w:val="008A3C3B"/>
    <w:rsid w:val="008A3D04"/>
    <w:rsid w:val="008A7908"/>
    <w:rsid w:val="008B08AD"/>
    <w:rsid w:val="008B1ECA"/>
    <w:rsid w:val="008B33A0"/>
    <w:rsid w:val="008B446F"/>
    <w:rsid w:val="008B5D85"/>
    <w:rsid w:val="008B6651"/>
    <w:rsid w:val="008C0B79"/>
    <w:rsid w:val="008C0C99"/>
    <w:rsid w:val="008C1C14"/>
    <w:rsid w:val="008C31BA"/>
    <w:rsid w:val="008C59A6"/>
    <w:rsid w:val="008C5C44"/>
    <w:rsid w:val="008D0B1B"/>
    <w:rsid w:val="008D122A"/>
    <w:rsid w:val="008D1739"/>
    <w:rsid w:val="008D2119"/>
    <w:rsid w:val="008D3202"/>
    <w:rsid w:val="008D46F7"/>
    <w:rsid w:val="008D4BE0"/>
    <w:rsid w:val="008D52BF"/>
    <w:rsid w:val="008D557B"/>
    <w:rsid w:val="008D6400"/>
    <w:rsid w:val="008E0F98"/>
    <w:rsid w:val="008E2C8F"/>
    <w:rsid w:val="008E32F4"/>
    <w:rsid w:val="008E6C89"/>
    <w:rsid w:val="008E7FD5"/>
    <w:rsid w:val="008F36FC"/>
    <w:rsid w:val="008F426E"/>
    <w:rsid w:val="008F4272"/>
    <w:rsid w:val="008F58E6"/>
    <w:rsid w:val="008F6A5F"/>
    <w:rsid w:val="008F796D"/>
    <w:rsid w:val="008F7BC1"/>
    <w:rsid w:val="009079FF"/>
    <w:rsid w:val="00912E08"/>
    <w:rsid w:val="00913D7A"/>
    <w:rsid w:val="009148B4"/>
    <w:rsid w:val="009207C1"/>
    <w:rsid w:val="00920C72"/>
    <w:rsid w:val="00921529"/>
    <w:rsid w:val="009218DC"/>
    <w:rsid w:val="00921937"/>
    <w:rsid w:val="0092254E"/>
    <w:rsid w:val="0092364A"/>
    <w:rsid w:val="00931D7C"/>
    <w:rsid w:val="00932DAE"/>
    <w:rsid w:val="00932F5E"/>
    <w:rsid w:val="009344B5"/>
    <w:rsid w:val="00934D16"/>
    <w:rsid w:val="00935EA6"/>
    <w:rsid w:val="00937780"/>
    <w:rsid w:val="00937D56"/>
    <w:rsid w:val="00941E37"/>
    <w:rsid w:val="0094202E"/>
    <w:rsid w:val="00943D4F"/>
    <w:rsid w:val="00943EC6"/>
    <w:rsid w:val="0094505F"/>
    <w:rsid w:val="00945EF2"/>
    <w:rsid w:val="009504E7"/>
    <w:rsid w:val="00950D4E"/>
    <w:rsid w:val="009515AB"/>
    <w:rsid w:val="00954733"/>
    <w:rsid w:val="009609BD"/>
    <w:rsid w:val="0096201D"/>
    <w:rsid w:val="009657B5"/>
    <w:rsid w:val="00966FFA"/>
    <w:rsid w:val="00970115"/>
    <w:rsid w:val="009728F9"/>
    <w:rsid w:val="0097292B"/>
    <w:rsid w:val="0097500D"/>
    <w:rsid w:val="00977212"/>
    <w:rsid w:val="0098189E"/>
    <w:rsid w:val="00982E57"/>
    <w:rsid w:val="00985770"/>
    <w:rsid w:val="009858FB"/>
    <w:rsid w:val="0098646F"/>
    <w:rsid w:val="00992483"/>
    <w:rsid w:val="00992573"/>
    <w:rsid w:val="00992CA0"/>
    <w:rsid w:val="00992E3A"/>
    <w:rsid w:val="00994100"/>
    <w:rsid w:val="00994FB3"/>
    <w:rsid w:val="00996B50"/>
    <w:rsid w:val="00996D74"/>
    <w:rsid w:val="00997496"/>
    <w:rsid w:val="009A28B5"/>
    <w:rsid w:val="009A3A76"/>
    <w:rsid w:val="009A4F1D"/>
    <w:rsid w:val="009A7576"/>
    <w:rsid w:val="009A759C"/>
    <w:rsid w:val="009B0C18"/>
    <w:rsid w:val="009B2B90"/>
    <w:rsid w:val="009B3E62"/>
    <w:rsid w:val="009B58BF"/>
    <w:rsid w:val="009B715F"/>
    <w:rsid w:val="009B7792"/>
    <w:rsid w:val="009C32EE"/>
    <w:rsid w:val="009C69D7"/>
    <w:rsid w:val="009C6E8C"/>
    <w:rsid w:val="009D0E04"/>
    <w:rsid w:val="009D52A6"/>
    <w:rsid w:val="009D5875"/>
    <w:rsid w:val="009D6370"/>
    <w:rsid w:val="009D6D59"/>
    <w:rsid w:val="009D75CD"/>
    <w:rsid w:val="009E1204"/>
    <w:rsid w:val="009E25D0"/>
    <w:rsid w:val="009E5B5C"/>
    <w:rsid w:val="009E673A"/>
    <w:rsid w:val="009E7B04"/>
    <w:rsid w:val="009F62BA"/>
    <w:rsid w:val="009F63A2"/>
    <w:rsid w:val="009F736A"/>
    <w:rsid w:val="009F74B1"/>
    <w:rsid w:val="009F74C0"/>
    <w:rsid w:val="00A00C4D"/>
    <w:rsid w:val="00A00D5D"/>
    <w:rsid w:val="00A02BCF"/>
    <w:rsid w:val="00A03240"/>
    <w:rsid w:val="00A04AD4"/>
    <w:rsid w:val="00A04C27"/>
    <w:rsid w:val="00A058E9"/>
    <w:rsid w:val="00A066DD"/>
    <w:rsid w:val="00A07BCD"/>
    <w:rsid w:val="00A10B70"/>
    <w:rsid w:val="00A11EAE"/>
    <w:rsid w:val="00A12984"/>
    <w:rsid w:val="00A1393E"/>
    <w:rsid w:val="00A15858"/>
    <w:rsid w:val="00A24024"/>
    <w:rsid w:val="00A2402C"/>
    <w:rsid w:val="00A24945"/>
    <w:rsid w:val="00A2561B"/>
    <w:rsid w:val="00A25A0E"/>
    <w:rsid w:val="00A25DBA"/>
    <w:rsid w:val="00A261F8"/>
    <w:rsid w:val="00A32D47"/>
    <w:rsid w:val="00A3300A"/>
    <w:rsid w:val="00A33FCE"/>
    <w:rsid w:val="00A34236"/>
    <w:rsid w:val="00A36124"/>
    <w:rsid w:val="00A36448"/>
    <w:rsid w:val="00A3657D"/>
    <w:rsid w:val="00A415A1"/>
    <w:rsid w:val="00A431F5"/>
    <w:rsid w:val="00A47ADF"/>
    <w:rsid w:val="00A510A5"/>
    <w:rsid w:val="00A51C1E"/>
    <w:rsid w:val="00A5233E"/>
    <w:rsid w:val="00A528ED"/>
    <w:rsid w:val="00A54211"/>
    <w:rsid w:val="00A60E95"/>
    <w:rsid w:val="00A62920"/>
    <w:rsid w:val="00A63584"/>
    <w:rsid w:val="00A639D1"/>
    <w:rsid w:val="00A66954"/>
    <w:rsid w:val="00A66E3A"/>
    <w:rsid w:val="00A71FD8"/>
    <w:rsid w:val="00A74813"/>
    <w:rsid w:val="00A767FE"/>
    <w:rsid w:val="00A7791F"/>
    <w:rsid w:val="00A81210"/>
    <w:rsid w:val="00A818B7"/>
    <w:rsid w:val="00A823EC"/>
    <w:rsid w:val="00A837A1"/>
    <w:rsid w:val="00A84314"/>
    <w:rsid w:val="00A8643C"/>
    <w:rsid w:val="00A90661"/>
    <w:rsid w:val="00A91C14"/>
    <w:rsid w:val="00A94424"/>
    <w:rsid w:val="00A9496F"/>
    <w:rsid w:val="00A953EC"/>
    <w:rsid w:val="00A9626E"/>
    <w:rsid w:val="00A9684E"/>
    <w:rsid w:val="00A972EF"/>
    <w:rsid w:val="00A97B18"/>
    <w:rsid w:val="00AA599A"/>
    <w:rsid w:val="00AA5D65"/>
    <w:rsid w:val="00AA63F6"/>
    <w:rsid w:val="00AA6D8B"/>
    <w:rsid w:val="00AA7FF3"/>
    <w:rsid w:val="00AB0B51"/>
    <w:rsid w:val="00AB0F4E"/>
    <w:rsid w:val="00AB1B94"/>
    <w:rsid w:val="00AB1CF2"/>
    <w:rsid w:val="00AB2BD4"/>
    <w:rsid w:val="00AB33A6"/>
    <w:rsid w:val="00AB590E"/>
    <w:rsid w:val="00AB6524"/>
    <w:rsid w:val="00AB68BC"/>
    <w:rsid w:val="00AC24C7"/>
    <w:rsid w:val="00AC2B37"/>
    <w:rsid w:val="00AC2F6B"/>
    <w:rsid w:val="00AC35C3"/>
    <w:rsid w:val="00AC38A5"/>
    <w:rsid w:val="00AC60E9"/>
    <w:rsid w:val="00AC717B"/>
    <w:rsid w:val="00AD0669"/>
    <w:rsid w:val="00AD207E"/>
    <w:rsid w:val="00AD2726"/>
    <w:rsid w:val="00AD2805"/>
    <w:rsid w:val="00AD500C"/>
    <w:rsid w:val="00AD67C7"/>
    <w:rsid w:val="00AD7EF6"/>
    <w:rsid w:val="00AE2037"/>
    <w:rsid w:val="00AE261D"/>
    <w:rsid w:val="00AE2728"/>
    <w:rsid w:val="00AE4098"/>
    <w:rsid w:val="00AE5220"/>
    <w:rsid w:val="00AE6307"/>
    <w:rsid w:val="00AE68CF"/>
    <w:rsid w:val="00AE6B19"/>
    <w:rsid w:val="00AE6C6F"/>
    <w:rsid w:val="00AE7AF7"/>
    <w:rsid w:val="00AE7D2D"/>
    <w:rsid w:val="00AF0611"/>
    <w:rsid w:val="00AF2BE4"/>
    <w:rsid w:val="00AF2D9A"/>
    <w:rsid w:val="00AF44D9"/>
    <w:rsid w:val="00AF59BA"/>
    <w:rsid w:val="00AF6496"/>
    <w:rsid w:val="00AF6B06"/>
    <w:rsid w:val="00B02896"/>
    <w:rsid w:val="00B02CEF"/>
    <w:rsid w:val="00B03FC8"/>
    <w:rsid w:val="00B056E2"/>
    <w:rsid w:val="00B12C73"/>
    <w:rsid w:val="00B13AFC"/>
    <w:rsid w:val="00B16BFF"/>
    <w:rsid w:val="00B16D6E"/>
    <w:rsid w:val="00B16ED7"/>
    <w:rsid w:val="00B17B1B"/>
    <w:rsid w:val="00B20B2F"/>
    <w:rsid w:val="00B21818"/>
    <w:rsid w:val="00B21D1D"/>
    <w:rsid w:val="00B21F17"/>
    <w:rsid w:val="00B2238F"/>
    <w:rsid w:val="00B2438D"/>
    <w:rsid w:val="00B24497"/>
    <w:rsid w:val="00B24EBB"/>
    <w:rsid w:val="00B2640E"/>
    <w:rsid w:val="00B27846"/>
    <w:rsid w:val="00B27936"/>
    <w:rsid w:val="00B27D9F"/>
    <w:rsid w:val="00B3070E"/>
    <w:rsid w:val="00B31BAF"/>
    <w:rsid w:val="00B32653"/>
    <w:rsid w:val="00B33090"/>
    <w:rsid w:val="00B3753E"/>
    <w:rsid w:val="00B4084A"/>
    <w:rsid w:val="00B42596"/>
    <w:rsid w:val="00B43A20"/>
    <w:rsid w:val="00B46516"/>
    <w:rsid w:val="00B50879"/>
    <w:rsid w:val="00B54044"/>
    <w:rsid w:val="00B54455"/>
    <w:rsid w:val="00B54FE9"/>
    <w:rsid w:val="00B55193"/>
    <w:rsid w:val="00B56DAF"/>
    <w:rsid w:val="00B5780D"/>
    <w:rsid w:val="00B57E1F"/>
    <w:rsid w:val="00B61820"/>
    <w:rsid w:val="00B6350C"/>
    <w:rsid w:val="00B63DCE"/>
    <w:rsid w:val="00B64B17"/>
    <w:rsid w:val="00B6700C"/>
    <w:rsid w:val="00B709B7"/>
    <w:rsid w:val="00B70A64"/>
    <w:rsid w:val="00B70C79"/>
    <w:rsid w:val="00B7109E"/>
    <w:rsid w:val="00B71F77"/>
    <w:rsid w:val="00B746CA"/>
    <w:rsid w:val="00B774F8"/>
    <w:rsid w:val="00B77B92"/>
    <w:rsid w:val="00B8136F"/>
    <w:rsid w:val="00B818B5"/>
    <w:rsid w:val="00B843AA"/>
    <w:rsid w:val="00B85F26"/>
    <w:rsid w:val="00B876E6"/>
    <w:rsid w:val="00B934A3"/>
    <w:rsid w:val="00B93B84"/>
    <w:rsid w:val="00B940E0"/>
    <w:rsid w:val="00B95293"/>
    <w:rsid w:val="00B96733"/>
    <w:rsid w:val="00BA10F1"/>
    <w:rsid w:val="00BA137F"/>
    <w:rsid w:val="00BA4A60"/>
    <w:rsid w:val="00BA4B29"/>
    <w:rsid w:val="00BA4F15"/>
    <w:rsid w:val="00BA4FCE"/>
    <w:rsid w:val="00BA7541"/>
    <w:rsid w:val="00BB11BC"/>
    <w:rsid w:val="00BB27FA"/>
    <w:rsid w:val="00BB297B"/>
    <w:rsid w:val="00BB4793"/>
    <w:rsid w:val="00BB6D18"/>
    <w:rsid w:val="00BC0023"/>
    <w:rsid w:val="00BC19FE"/>
    <w:rsid w:val="00BC410C"/>
    <w:rsid w:val="00BC45C8"/>
    <w:rsid w:val="00BC48E7"/>
    <w:rsid w:val="00BC595F"/>
    <w:rsid w:val="00BC6665"/>
    <w:rsid w:val="00BC6877"/>
    <w:rsid w:val="00BD044A"/>
    <w:rsid w:val="00BD1CB8"/>
    <w:rsid w:val="00BD3290"/>
    <w:rsid w:val="00BD3443"/>
    <w:rsid w:val="00BD4F1A"/>
    <w:rsid w:val="00BD5F9E"/>
    <w:rsid w:val="00BD6536"/>
    <w:rsid w:val="00BD79A8"/>
    <w:rsid w:val="00BE0417"/>
    <w:rsid w:val="00BE0B92"/>
    <w:rsid w:val="00BE0B94"/>
    <w:rsid w:val="00BE0E2D"/>
    <w:rsid w:val="00BE20ED"/>
    <w:rsid w:val="00BE396A"/>
    <w:rsid w:val="00BE3EB8"/>
    <w:rsid w:val="00BE42D2"/>
    <w:rsid w:val="00BE488B"/>
    <w:rsid w:val="00BE4C14"/>
    <w:rsid w:val="00BE4DCC"/>
    <w:rsid w:val="00BE5BA6"/>
    <w:rsid w:val="00BE70C8"/>
    <w:rsid w:val="00BE79AA"/>
    <w:rsid w:val="00BE7E03"/>
    <w:rsid w:val="00BE7E4E"/>
    <w:rsid w:val="00BF002F"/>
    <w:rsid w:val="00BF0A26"/>
    <w:rsid w:val="00BF0F74"/>
    <w:rsid w:val="00BF1059"/>
    <w:rsid w:val="00BF1452"/>
    <w:rsid w:val="00BF3553"/>
    <w:rsid w:val="00BF359F"/>
    <w:rsid w:val="00BF40F8"/>
    <w:rsid w:val="00BF702E"/>
    <w:rsid w:val="00BF7680"/>
    <w:rsid w:val="00BF7AC2"/>
    <w:rsid w:val="00C009E9"/>
    <w:rsid w:val="00C06E2C"/>
    <w:rsid w:val="00C07812"/>
    <w:rsid w:val="00C12025"/>
    <w:rsid w:val="00C12FCA"/>
    <w:rsid w:val="00C16619"/>
    <w:rsid w:val="00C167F8"/>
    <w:rsid w:val="00C16D7E"/>
    <w:rsid w:val="00C2165E"/>
    <w:rsid w:val="00C24023"/>
    <w:rsid w:val="00C26D8E"/>
    <w:rsid w:val="00C31969"/>
    <w:rsid w:val="00C330B0"/>
    <w:rsid w:val="00C335D1"/>
    <w:rsid w:val="00C35AEE"/>
    <w:rsid w:val="00C3722C"/>
    <w:rsid w:val="00C373DA"/>
    <w:rsid w:val="00C405E2"/>
    <w:rsid w:val="00C405E9"/>
    <w:rsid w:val="00C414DC"/>
    <w:rsid w:val="00C41DE0"/>
    <w:rsid w:val="00C42AF8"/>
    <w:rsid w:val="00C42B5B"/>
    <w:rsid w:val="00C43CD5"/>
    <w:rsid w:val="00C43FD8"/>
    <w:rsid w:val="00C45C58"/>
    <w:rsid w:val="00C45CA4"/>
    <w:rsid w:val="00C463F2"/>
    <w:rsid w:val="00C516B1"/>
    <w:rsid w:val="00C51C4E"/>
    <w:rsid w:val="00C53698"/>
    <w:rsid w:val="00C53A7A"/>
    <w:rsid w:val="00C547A9"/>
    <w:rsid w:val="00C54877"/>
    <w:rsid w:val="00C566F4"/>
    <w:rsid w:val="00C56B13"/>
    <w:rsid w:val="00C56C8F"/>
    <w:rsid w:val="00C56E20"/>
    <w:rsid w:val="00C578BB"/>
    <w:rsid w:val="00C60F82"/>
    <w:rsid w:val="00C63F1F"/>
    <w:rsid w:val="00C653BC"/>
    <w:rsid w:val="00C654F1"/>
    <w:rsid w:val="00C674FE"/>
    <w:rsid w:val="00C678C2"/>
    <w:rsid w:val="00C67A38"/>
    <w:rsid w:val="00C67CA0"/>
    <w:rsid w:val="00C71436"/>
    <w:rsid w:val="00C750B8"/>
    <w:rsid w:val="00C80FF5"/>
    <w:rsid w:val="00C81ADA"/>
    <w:rsid w:val="00C81F60"/>
    <w:rsid w:val="00C829C6"/>
    <w:rsid w:val="00C83178"/>
    <w:rsid w:val="00C83BDA"/>
    <w:rsid w:val="00C8564E"/>
    <w:rsid w:val="00C85E2E"/>
    <w:rsid w:val="00C86811"/>
    <w:rsid w:val="00C871A4"/>
    <w:rsid w:val="00C9035F"/>
    <w:rsid w:val="00C90896"/>
    <w:rsid w:val="00C929FB"/>
    <w:rsid w:val="00C93539"/>
    <w:rsid w:val="00C93980"/>
    <w:rsid w:val="00C93A60"/>
    <w:rsid w:val="00C9451E"/>
    <w:rsid w:val="00C96A97"/>
    <w:rsid w:val="00CA405E"/>
    <w:rsid w:val="00CB0AFA"/>
    <w:rsid w:val="00CB1611"/>
    <w:rsid w:val="00CB597C"/>
    <w:rsid w:val="00CC35D5"/>
    <w:rsid w:val="00CC74C9"/>
    <w:rsid w:val="00CD24B5"/>
    <w:rsid w:val="00CD2F06"/>
    <w:rsid w:val="00CD43D2"/>
    <w:rsid w:val="00CD65EF"/>
    <w:rsid w:val="00CD6E90"/>
    <w:rsid w:val="00CE0DD8"/>
    <w:rsid w:val="00CE1D34"/>
    <w:rsid w:val="00CE658A"/>
    <w:rsid w:val="00CF0B40"/>
    <w:rsid w:val="00CF3511"/>
    <w:rsid w:val="00CF5A45"/>
    <w:rsid w:val="00CF60E5"/>
    <w:rsid w:val="00CF7508"/>
    <w:rsid w:val="00CF7760"/>
    <w:rsid w:val="00D002D0"/>
    <w:rsid w:val="00D0171B"/>
    <w:rsid w:val="00D01B11"/>
    <w:rsid w:val="00D02366"/>
    <w:rsid w:val="00D02ED9"/>
    <w:rsid w:val="00D042F8"/>
    <w:rsid w:val="00D04484"/>
    <w:rsid w:val="00D04DA4"/>
    <w:rsid w:val="00D05682"/>
    <w:rsid w:val="00D06121"/>
    <w:rsid w:val="00D070CD"/>
    <w:rsid w:val="00D12D05"/>
    <w:rsid w:val="00D1364C"/>
    <w:rsid w:val="00D146CA"/>
    <w:rsid w:val="00D1560D"/>
    <w:rsid w:val="00D21723"/>
    <w:rsid w:val="00D23038"/>
    <w:rsid w:val="00D233AF"/>
    <w:rsid w:val="00D23A0B"/>
    <w:rsid w:val="00D23C61"/>
    <w:rsid w:val="00D23F60"/>
    <w:rsid w:val="00D24AB6"/>
    <w:rsid w:val="00D26B4E"/>
    <w:rsid w:val="00D2727F"/>
    <w:rsid w:val="00D279D2"/>
    <w:rsid w:val="00D3092F"/>
    <w:rsid w:val="00D339C8"/>
    <w:rsid w:val="00D34E66"/>
    <w:rsid w:val="00D360A4"/>
    <w:rsid w:val="00D36E04"/>
    <w:rsid w:val="00D37DF6"/>
    <w:rsid w:val="00D403F6"/>
    <w:rsid w:val="00D409ED"/>
    <w:rsid w:val="00D431E1"/>
    <w:rsid w:val="00D43F5C"/>
    <w:rsid w:val="00D45966"/>
    <w:rsid w:val="00D45B8A"/>
    <w:rsid w:val="00D4600E"/>
    <w:rsid w:val="00D51EF8"/>
    <w:rsid w:val="00D52F18"/>
    <w:rsid w:val="00D5332A"/>
    <w:rsid w:val="00D54B32"/>
    <w:rsid w:val="00D57CF9"/>
    <w:rsid w:val="00D60C9D"/>
    <w:rsid w:val="00D61647"/>
    <w:rsid w:val="00D632C4"/>
    <w:rsid w:val="00D6592E"/>
    <w:rsid w:val="00D6639C"/>
    <w:rsid w:val="00D70273"/>
    <w:rsid w:val="00D73088"/>
    <w:rsid w:val="00D7380F"/>
    <w:rsid w:val="00D73AED"/>
    <w:rsid w:val="00D743C0"/>
    <w:rsid w:val="00D8004A"/>
    <w:rsid w:val="00D81578"/>
    <w:rsid w:val="00D81F22"/>
    <w:rsid w:val="00D828B9"/>
    <w:rsid w:val="00D830A6"/>
    <w:rsid w:val="00D84A98"/>
    <w:rsid w:val="00D8588F"/>
    <w:rsid w:val="00D87CAA"/>
    <w:rsid w:val="00D918E0"/>
    <w:rsid w:val="00D92EB7"/>
    <w:rsid w:val="00D936A0"/>
    <w:rsid w:val="00D93A42"/>
    <w:rsid w:val="00D94F00"/>
    <w:rsid w:val="00D95581"/>
    <w:rsid w:val="00D96CB6"/>
    <w:rsid w:val="00D96D4D"/>
    <w:rsid w:val="00D96EB3"/>
    <w:rsid w:val="00DA76C8"/>
    <w:rsid w:val="00DA7737"/>
    <w:rsid w:val="00DB1B8E"/>
    <w:rsid w:val="00DB1D94"/>
    <w:rsid w:val="00DB444F"/>
    <w:rsid w:val="00DB58E5"/>
    <w:rsid w:val="00DC369D"/>
    <w:rsid w:val="00DC4703"/>
    <w:rsid w:val="00DC494D"/>
    <w:rsid w:val="00DC5486"/>
    <w:rsid w:val="00DC5AD8"/>
    <w:rsid w:val="00DC62CC"/>
    <w:rsid w:val="00DC6F7C"/>
    <w:rsid w:val="00DD1435"/>
    <w:rsid w:val="00DD14C9"/>
    <w:rsid w:val="00DD1923"/>
    <w:rsid w:val="00DD1932"/>
    <w:rsid w:val="00DD1F32"/>
    <w:rsid w:val="00DD2638"/>
    <w:rsid w:val="00DD553F"/>
    <w:rsid w:val="00DD6282"/>
    <w:rsid w:val="00DD6BB7"/>
    <w:rsid w:val="00DD71FB"/>
    <w:rsid w:val="00DE306A"/>
    <w:rsid w:val="00DE4200"/>
    <w:rsid w:val="00DF00EA"/>
    <w:rsid w:val="00DF08B6"/>
    <w:rsid w:val="00DF0A28"/>
    <w:rsid w:val="00DF0DF6"/>
    <w:rsid w:val="00DF177C"/>
    <w:rsid w:val="00DF26D9"/>
    <w:rsid w:val="00DF349A"/>
    <w:rsid w:val="00DF44F7"/>
    <w:rsid w:val="00DF5A81"/>
    <w:rsid w:val="00DF6D86"/>
    <w:rsid w:val="00E02E21"/>
    <w:rsid w:val="00E040E9"/>
    <w:rsid w:val="00E04561"/>
    <w:rsid w:val="00E07FBF"/>
    <w:rsid w:val="00E10CBA"/>
    <w:rsid w:val="00E13ACB"/>
    <w:rsid w:val="00E16B98"/>
    <w:rsid w:val="00E16C67"/>
    <w:rsid w:val="00E21123"/>
    <w:rsid w:val="00E22540"/>
    <w:rsid w:val="00E242A5"/>
    <w:rsid w:val="00E26F5F"/>
    <w:rsid w:val="00E309A2"/>
    <w:rsid w:val="00E30A5B"/>
    <w:rsid w:val="00E31F3A"/>
    <w:rsid w:val="00E339FA"/>
    <w:rsid w:val="00E35A92"/>
    <w:rsid w:val="00E40251"/>
    <w:rsid w:val="00E405A1"/>
    <w:rsid w:val="00E42040"/>
    <w:rsid w:val="00E43D7B"/>
    <w:rsid w:val="00E45627"/>
    <w:rsid w:val="00E47631"/>
    <w:rsid w:val="00E50414"/>
    <w:rsid w:val="00E51579"/>
    <w:rsid w:val="00E52BDA"/>
    <w:rsid w:val="00E53D54"/>
    <w:rsid w:val="00E57311"/>
    <w:rsid w:val="00E62BE1"/>
    <w:rsid w:val="00E649C3"/>
    <w:rsid w:val="00E64C90"/>
    <w:rsid w:val="00E6652F"/>
    <w:rsid w:val="00E671C1"/>
    <w:rsid w:val="00E71E39"/>
    <w:rsid w:val="00E7465D"/>
    <w:rsid w:val="00E74EDE"/>
    <w:rsid w:val="00E754AF"/>
    <w:rsid w:val="00E7766F"/>
    <w:rsid w:val="00E807FA"/>
    <w:rsid w:val="00E852CA"/>
    <w:rsid w:val="00E85E3C"/>
    <w:rsid w:val="00E86E7F"/>
    <w:rsid w:val="00E87884"/>
    <w:rsid w:val="00E90457"/>
    <w:rsid w:val="00E92926"/>
    <w:rsid w:val="00E92A9D"/>
    <w:rsid w:val="00E92BF7"/>
    <w:rsid w:val="00E930A5"/>
    <w:rsid w:val="00E932CF"/>
    <w:rsid w:val="00E94F88"/>
    <w:rsid w:val="00EA012D"/>
    <w:rsid w:val="00EA125B"/>
    <w:rsid w:val="00EA1CA2"/>
    <w:rsid w:val="00EA2658"/>
    <w:rsid w:val="00EA2C92"/>
    <w:rsid w:val="00EA3F72"/>
    <w:rsid w:val="00EA4FDD"/>
    <w:rsid w:val="00EA65FE"/>
    <w:rsid w:val="00EA68AE"/>
    <w:rsid w:val="00EA6C68"/>
    <w:rsid w:val="00EB0620"/>
    <w:rsid w:val="00EB0F54"/>
    <w:rsid w:val="00EB1622"/>
    <w:rsid w:val="00EB4647"/>
    <w:rsid w:val="00EB521B"/>
    <w:rsid w:val="00EB57D2"/>
    <w:rsid w:val="00EB62A7"/>
    <w:rsid w:val="00EB65EF"/>
    <w:rsid w:val="00EB67B9"/>
    <w:rsid w:val="00EC0995"/>
    <w:rsid w:val="00EC1041"/>
    <w:rsid w:val="00EC1890"/>
    <w:rsid w:val="00EC275E"/>
    <w:rsid w:val="00EC5262"/>
    <w:rsid w:val="00EC5690"/>
    <w:rsid w:val="00ED0240"/>
    <w:rsid w:val="00ED4089"/>
    <w:rsid w:val="00ED41FB"/>
    <w:rsid w:val="00ED5AC0"/>
    <w:rsid w:val="00ED77E5"/>
    <w:rsid w:val="00EE0121"/>
    <w:rsid w:val="00EE0962"/>
    <w:rsid w:val="00EE0D48"/>
    <w:rsid w:val="00EE178A"/>
    <w:rsid w:val="00EE594C"/>
    <w:rsid w:val="00EE5C3A"/>
    <w:rsid w:val="00EE6DFE"/>
    <w:rsid w:val="00EE7135"/>
    <w:rsid w:val="00EF0EEF"/>
    <w:rsid w:val="00EF2390"/>
    <w:rsid w:val="00EF4898"/>
    <w:rsid w:val="00EF4FE8"/>
    <w:rsid w:val="00EF5FF3"/>
    <w:rsid w:val="00EF711D"/>
    <w:rsid w:val="00EF72FE"/>
    <w:rsid w:val="00EF7E9B"/>
    <w:rsid w:val="00F00322"/>
    <w:rsid w:val="00F00BEE"/>
    <w:rsid w:val="00F01BF2"/>
    <w:rsid w:val="00F01C8A"/>
    <w:rsid w:val="00F06439"/>
    <w:rsid w:val="00F07202"/>
    <w:rsid w:val="00F10BD7"/>
    <w:rsid w:val="00F1462A"/>
    <w:rsid w:val="00F1579C"/>
    <w:rsid w:val="00F1639B"/>
    <w:rsid w:val="00F20572"/>
    <w:rsid w:val="00F20A34"/>
    <w:rsid w:val="00F22118"/>
    <w:rsid w:val="00F223A9"/>
    <w:rsid w:val="00F22634"/>
    <w:rsid w:val="00F2640E"/>
    <w:rsid w:val="00F27267"/>
    <w:rsid w:val="00F30970"/>
    <w:rsid w:val="00F30C15"/>
    <w:rsid w:val="00F3456C"/>
    <w:rsid w:val="00F365C3"/>
    <w:rsid w:val="00F415CF"/>
    <w:rsid w:val="00F423FE"/>
    <w:rsid w:val="00F428E7"/>
    <w:rsid w:val="00F451A5"/>
    <w:rsid w:val="00F45561"/>
    <w:rsid w:val="00F46989"/>
    <w:rsid w:val="00F50E54"/>
    <w:rsid w:val="00F51309"/>
    <w:rsid w:val="00F539EB"/>
    <w:rsid w:val="00F55534"/>
    <w:rsid w:val="00F57064"/>
    <w:rsid w:val="00F57219"/>
    <w:rsid w:val="00F572E5"/>
    <w:rsid w:val="00F57B55"/>
    <w:rsid w:val="00F6083A"/>
    <w:rsid w:val="00F60F15"/>
    <w:rsid w:val="00F6457A"/>
    <w:rsid w:val="00F6793B"/>
    <w:rsid w:val="00F70435"/>
    <w:rsid w:val="00F708BF"/>
    <w:rsid w:val="00F712FB"/>
    <w:rsid w:val="00F717A6"/>
    <w:rsid w:val="00F71B6A"/>
    <w:rsid w:val="00F72B48"/>
    <w:rsid w:val="00F74C56"/>
    <w:rsid w:val="00F751ED"/>
    <w:rsid w:val="00F7628C"/>
    <w:rsid w:val="00F8030A"/>
    <w:rsid w:val="00F82BDE"/>
    <w:rsid w:val="00F8470C"/>
    <w:rsid w:val="00F8601C"/>
    <w:rsid w:val="00F91FBC"/>
    <w:rsid w:val="00F920C7"/>
    <w:rsid w:val="00F93320"/>
    <w:rsid w:val="00F95842"/>
    <w:rsid w:val="00F96E64"/>
    <w:rsid w:val="00FA2A67"/>
    <w:rsid w:val="00FA3334"/>
    <w:rsid w:val="00FA3D15"/>
    <w:rsid w:val="00FA401B"/>
    <w:rsid w:val="00FA44D6"/>
    <w:rsid w:val="00FA679A"/>
    <w:rsid w:val="00FA70A7"/>
    <w:rsid w:val="00FA72EC"/>
    <w:rsid w:val="00FB065C"/>
    <w:rsid w:val="00FB1E33"/>
    <w:rsid w:val="00FB5F04"/>
    <w:rsid w:val="00FC19D4"/>
    <w:rsid w:val="00FC3068"/>
    <w:rsid w:val="00FC3EC6"/>
    <w:rsid w:val="00FC4523"/>
    <w:rsid w:val="00FC46FE"/>
    <w:rsid w:val="00FC65BD"/>
    <w:rsid w:val="00FC6683"/>
    <w:rsid w:val="00FD0896"/>
    <w:rsid w:val="00FD1B14"/>
    <w:rsid w:val="00FD1B65"/>
    <w:rsid w:val="00FD34DD"/>
    <w:rsid w:val="00FD371A"/>
    <w:rsid w:val="00FD576D"/>
    <w:rsid w:val="00FD59AA"/>
    <w:rsid w:val="00FD7FF0"/>
    <w:rsid w:val="00FE05EF"/>
    <w:rsid w:val="00FE300E"/>
    <w:rsid w:val="00FE5804"/>
    <w:rsid w:val="00FE659E"/>
    <w:rsid w:val="00FF1C05"/>
    <w:rsid w:val="00FF24D5"/>
    <w:rsid w:val="00FF2CC2"/>
    <w:rsid w:val="00FF2EE1"/>
    <w:rsid w:val="00FF359A"/>
    <w:rsid w:val="00FF44E0"/>
    <w:rsid w:val="00FF4B36"/>
    <w:rsid w:val="00FF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3137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55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ytmmplaceleadin">
    <w:name w:val="nytmm_place_leadin"/>
    <w:basedOn w:val="Standaard"/>
    <w:rsid w:val="00920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alweb">
    <w:name w:val="Normal (Web)"/>
    <w:basedOn w:val="Standaard"/>
    <w:uiPriority w:val="99"/>
    <w:unhideWhenUsed/>
    <w:rsid w:val="00920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nhideWhenUsed/>
    <w:rsid w:val="00920C72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B940E0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DD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1435"/>
  </w:style>
  <w:style w:type="paragraph" w:styleId="Voettekst">
    <w:name w:val="footer"/>
    <w:basedOn w:val="Standaard"/>
    <w:link w:val="VoettekstChar"/>
    <w:uiPriority w:val="99"/>
    <w:unhideWhenUsed/>
    <w:rsid w:val="00DD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1435"/>
  </w:style>
  <w:style w:type="character" w:styleId="GevolgdeHyperlink">
    <w:name w:val="FollowedHyperlink"/>
    <w:basedOn w:val="Standaardalinea-lettertype"/>
    <w:uiPriority w:val="99"/>
    <w:semiHidden/>
    <w:unhideWhenUsed/>
    <w:rsid w:val="00877971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4D511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F0F1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0F19"/>
    <w:rPr>
      <w:rFonts w:ascii="Lucida Grande" w:hAnsi="Lucida Grande" w:cs="Lucida Grande"/>
      <w:sz w:val="18"/>
      <w:szCs w:val="18"/>
    </w:rPr>
  </w:style>
  <w:style w:type="character" w:customStyle="1" w:styleId="st1">
    <w:name w:val="st1"/>
    <w:basedOn w:val="Standaardalinea-lettertype"/>
    <w:rsid w:val="00803C93"/>
  </w:style>
  <w:style w:type="paragraph" w:styleId="Geenafstand">
    <w:name w:val="No Spacing"/>
    <w:uiPriority w:val="1"/>
    <w:qFormat/>
    <w:rsid w:val="00803C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Hoofdtekst">
    <w:name w:val="Hoofdtekst"/>
    <w:rsid w:val="00473C64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63FF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63FF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63FF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63FF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63FFE"/>
    <w:rPr>
      <w:b/>
      <w:bCs/>
      <w:sz w:val="20"/>
      <w:szCs w:val="20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EF4FE8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EF4FE8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EF4F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55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ytmmplaceleadin">
    <w:name w:val="nytmm_place_leadin"/>
    <w:basedOn w:val="Standaard"/>
    <w:rsid w:val="00920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alweb">
    <w:name w:val="Normal (Web)"/>
    <w:basedOn w:val="Standaard"/>
    <w:uiPriority w:val="99"/>
    <w:unhideWhenUsed/>
    <w:rsid w:val="00920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nhideWhenUsed/>
    <w:rsid w:val="00920C72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B940E0"/>
    <w:rPr>
      <w:i/>
      <w:iCs/>
    </w:rPr>
  </w:style>
  <w:style w:type="paragraph" w:styleId="Koptekst">
    <w:name w:val="header"/>
    <w:basedOn w:val="Standaard"/>
    <w:link w:val="KoptekstChar"/>
    <w:uiPriority w:val="99"/>
    <w:unhideWhenUsed/>
    <w:rsid w:val="00DD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D1435"/>
  </w:style>
  <w:style w:type="paragraph" w:styleId="Voettekst">
    <w:name w:val="footer"/>
    <w:basedOn w:val="Standaard"/>
    <w:link w:val="VoettekstChar"/>
    <w:uiPriority w:val="99"/>
    <w:unhideWhenUsed/>
    <w:rsid w:val="00DD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D1435"/>
  </w:style>
  <w:style w:type="character" w:styleId="GevolgdeHyperlink">
    <w:name w:val="FollowedHyperlink"/>
    <w:basedOn w:val="Standaardalinea-lettertype"/>
    <w:uiPriority w:val="99"/>
    <w:semiHidden/>
    <w:unhideWhenUsed/>
    <w:rsid w:val="00877971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4D511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F0F1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0F19"/>
    <w:rPr>
      <w:rFonts w:ascii="Lucida Grande" w:hAnsi="Lucida Grande" w:cs="Lucida Grande"/>
      <w:sz w:val="18"/>
      <w:szCs w:val="18"/>
    </w:rPr>
  </w:style>
  <w:style w:type="character" w:customStyle="1" w:styleId="st1">
    <w:name w:val="st1"/>
    <w:basedOn w:val="Standaardalinea-lettertype"/>
    <w:rsid w:val="00803C93"/>
  </w:style>
  <w:style w:type="paragraph" w:styleId="Geenafstand">
    <w:name w:val="No Spacing"/>
    <w:uiPriority w:val="1"/>
    <w:qFormat/>
    <w:rsid w:val="00803C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Hoofdtekst">
    <w:name w:val="Hoofdtekst"/>
    <w:rsid w:val="00473C64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n-US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63FF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63FF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63FF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63FF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63FFE"/>
    <w:rPr>
      <w:b/>
      <w:bCs/>
      <w:sz w:val="20"/>
      <w:szCs w:val="20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EF4FE8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EF4FE8"/>
    <w:rPr>
      <w:sz w:val="20"/>
      <w:szCs w:val="20"/>
    </w:rPr>
  </w:style>
  <w:style w:type="character" w:styleId="Eindnootmarkering">
    <w:name w:val="endnote reference"/>
    <w:basedOn w:val="Standaardalinea-lettertype"/>
    <w:uiPriority w:val="99"/>
    <w:semiHidden/>
    <w:unhideWhenUsed/>
    <w:rsid w:val="00EF4F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8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96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0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7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36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77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26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51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22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579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3324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9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0181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94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2718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55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1894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20229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94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0078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1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9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8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9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55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36392">
              <w:marLeft w:val="3"/>
              <w:marRight w:val="3"/>
              <w:marTop w:val="206"/>
              <w:marBottom w:val="20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9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87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5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8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3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0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07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749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33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21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2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92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0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8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6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5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83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8BEF1C-5336-400A-A004-DF22C4E0F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461</Words>
  <Characters>2536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Johan Groenewold</cp:lastModifiedBy>
  <cp:revision>6</cp:revision>
  <cp:lastPrinted>2014-06-21T14:14:00Z</cp:lastPrinted>
  <dcterms:created xsi:type="dcterms:W3CDTF">2017-06-18T17:47:00Z</dcterms:created>
  <dcterms:modified xsi:type="dcterms:W3CDTF">2017-06-18T18:58:00Z</dcterms:modified>
</cp:coreProperties>
</file>